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68B30D" w14:textId="77777777" w:rsidR="00C6375A" w:rsidRPr="001E2151" w:rsidRDefault="00C6375A" w:rsidP="00C6375A">
      <w:pPr>
        <w:adjustRightInd w:val="0"/>
        <w:snapToGrid w:val="0"/>
        <w:jc w:val="center"/>
        <w:rPr>
          <w:rFonts w:asciiTheme="majorHAnsi" w:hAnsiTheme="majorHAnsi" w:cstheme="majorHAnsi"/>
          <w:b/>
          <w:color w:val="212121"/>
          <w:sz w:val="24"/>
          <w:szCs w:val="24"/>
        </w:rPr>
      </w:pPr>
      <w:bookmarkStart w:id="0" w:name="_Hlk75615771"/>
      <w:r w:rsidRPr="001E2151">
        <w:rPr>
          <w:rFonts w:asciiTheme="majorHAnsi" w:hAnsiTheme="majorHAnsi" w:cstheme="majorHAnsi"/>
          <w:b/>
          <w:color w:val="212121"/>
          <w:sz w:val="24"/>
          <w:szCs w:val="24"/>
        </w:rPr>
        <w:t xml:space="preserve">JOINT IATTC AND WCPFC-NC WORKING GROUP MEETING ON THE </w:t>
      </w:r>
    </w:p>
    <w:p w14:paraId="63A9F820" w14:textId="77777777" w:rsidR="00C6375A" w:rsidRPr="001E2151" w:rsidRDefault="00C6375A" w:rsidP="00C6375A">
      <w:pPr>
        <w:adjustRightInd w:val="0"/>
        <w:snapToGrid w:val="0"/>
        <w:jc w:val="center"/>
        <w:rPr>
          <w:rFonts w:asciiTheme="majorHAnsi" w:hAnsiTheme="majorHAnsi" w:cstheme="majorHAnsi"/>
          <w:b/>
          <w:color w:val="212121"/>
          <w:sz w:val="24"/>
          <w:szCs w:val="24"/>
        </w:rPr>
      </w:pPr>
      <w:r w:rsidRPr="001E2151">
        <w:rPr>
          <w:rFonts w:asciiTheme="majorHAnsi" w:hAnsiTheme="majorHAnsi" w:cstheme="majorHAnsi"/>
          <w:b/>
          <w:color w:val="212121"/>
          <w:sz w:val="24"/>
          <w:szCs w:val="24"/>
        </w:rPr>
        <w:t>MANAGEMENT OF PACIFIC BLUEFIN TUNA</w:t>
      </w:r>
    </w:p>
    <w:p w14:paraId="0AA0CDF4" w14:textId="77777777" w:rsidR="00C6375A" w:rsidRPr="001E2151" w:rsidRDefault="00C6375A" w:rsidP="00C6375A">
      <w:pPr>
        <w:adjustRightInd w:val="0"/>
        <w:snapToGrid w:val="0"/>
        <w:jc w:val="center"/>
        <w:rPr>
          <w:rFonts w:asciiTheme="majorHAnsi" w:eastAsia="Times New Roman" w:hAnsiTheme="majorHAnsi" w:cstheme="majorHAnsi"/>
          <w:b/>
          <w:sz w:val="24"/>
          <w:szCs w:val="24"/>
        </w:rPr>
      </w:pPr>
      <w:r w:rsidRPr="001E2151">
        <w:rPr>
          <w:rFonts w:asciiTheme="majorHAnsi" w:hAnsiTheme="majorHAnsi" w:cstheme="majorHAnsi"/>
          <w:b/>
          <w:sz w:val="24"/>
          <w:szCs w:val="24"/>
          <w:lang w:eastAsia="ko-KR"/>
        </w:rPr>
        <w:t>NINTH</w:t>
      </w:r>
      <w:r w:rsidRPr="001E2151">
        <w:rPr>
          <w:rFonts w:asciiTheme="majorHAnsi" w:eastAsia="Times New Roman" w:hAnsiTheme="majorHAnsi" w:cstheme="majorHAnsi"/>
          <w:b/>
          <w:sz w:val="24"/>
          <w:szCs w:val="24"/>
        </w:rPr>
        <w:t xml:space="preserve"> SESSION (JWG-0</w:t>
      </w:r>
      <w:r w:rsidRPr="001E2151">
        <w:rPr>
          <w:rFonts w:asciiTheme="majorHAnsi" w:hAnsiTheme="majorHAnsi" w:cstheme="majorHAnsi"/>
          <w:b/>
          <w:sz w:val="24"/>
          <w:szCs w:val="24"/>
          <w:lang w:eastAsia="ko-KR"/>
        </w:rPr>
        <w:t>9</w:t>
      </w:r>
      <w:r w:rsidRPr="001E2151">
        <w:rPr>
          <w:rFonts w:asciiTheme="majorHAnsi" w:eastAsia="Times New Roman" w:hAnsiTheme="majorHAnsi" w:cstheme="majorHAnsi"/>
          <w:b/>
          <w:sz w:val="24"/>
          <w:szCs w:val="24"/>
        </w:rPr>
        <w:t>)</w:t>
      </w:r>
    </w:p>
    <w:p w14:paraId="5609B373" w14:textId="77777777" w:rsidR="00C6375A" w:rsidRPr="001E2151" w:rsidRDefault="00C6375A" w:rsidP="00C6375A">
      <w:pPr>
        <w:adjustRightInd w:val="0"/>
        <w:snapToGrid w:val="0"/>
        <w:jc w:val="center"/>
        <w:rPr>
          <w:rFonts w:asciiTheme="majorHAnsi" w:hAnsiTheme="majorHAnsi" w:cstheme="majorHAnsi"/>
          <w:sz w:val="24"/>
          <w:szCs w:val="24"/>
          <w:lang w:val="en-NZ" w:eastAsia="ko-KR"/>
        </w:rPr>
      </w:pPr>
    </w:p>
    <w:p w14:paraId="4D362A41" w14:textId="77777777" w:rsidR="00C6375A" w:rsidRPr="001E2151" w:rsidRDefault="00C6375A" w:rsidP="00C6375A">
      <w:pPr>
        <w:adjustRightInd w:val="0"/>
        <w:snapToGrid w:val="0"/>
        <w:jc w:val="center"/>
        <w:rPr>
          <w:rFonts w:asciiTheme="majorHAnsi" w:hAnsiTheme="majorHAnsi" w:cstheme="majorHAnsi"/>
          <w:sz w:val="24"/>
          <w:szCs w:val="24"/>
          <w:lang w:val="en-NZ" w:eastAsia="ko-KR"/>
        </w:rPr>
      </w:pPr>
      <w:r w:rsidRPr="001E2151">
        <w:rPr>
          <w:rFonts w:asciiTheme="majorHAnsi" w:hAnsiTheme="majorHAnsi" w:cstheme="majorHAnsi"/>
          <w:sz w:val="24"/>
          <w:szCs w:val="24"/>
          <w:lang w:val="en-NZ" w:eastAsia="ko-KR"/>
        </w:rPr>
        <w:t>Kushiro, Japan</w:t>
      </w:r>
    </w:p>
    <w:p w14:paraId="31FFD389" w14:textId="77777777" w:rsidR="00C6375A" w:rsidRPr="001E2151" w:rsidRDefault="00C6375A" w:rsidP="00C6375A">
      <w:pPr>
        <w:adjustRightInd w:val="0"/>
        <w:snapToGrid w:val="0"/>
        <w:jc w:val="center"/>
        <w:rPr>
          <w:rFonts w:asciiTheme="majorHAnsi" w:eastAsia="Malgun Gothic" w:hAnsiTheme="majorHAnsi" w:cstheme="majorHAnsi"/>
          <w:sz w:val="24"/>
          <w:szCs w:val="24"/>
          <w:lang w:val="en-NZ" w:eastAsia="ko-KR"/>
        </w:rPr>
      </w:pPr>
      <w:r w:rsidRPr="001E2151">
        <w:rPr>
          <w:rFonts w:asciiTheme="majorHAnsi" w:hAnsiTheme="majorHAnsi" w:cstheme="majorHAnsi"/>
          <w:sz w:val="24"/>
          <w:szCs w:val="24"/>
          <w:lang w:val="en-NZ" w:eastAsia="ko-KR"/>
        </w:rPr>
        <w:t>10</w:t>
      </w:r>
      <w:r w:rsidRPr="001E2151">
        <w:rPr>
          <w:rFonts w:asciiTheme="majorHAnsi" w:hAnsiTheme="majorHAnsi" w:cstheme="majorHAnsi"/>
          <w:sz w:val="24"/>
          <w:szCs w:val="24"/>
          <w:lang w:val="en-NZ" w:eastAsia="ja-JP"/>
        </w:rPr>
        <w:t xml:space="preserve"> –</w:t>
      </w:r>
      <w:r w:rsidRPr="001E2151">
        <w:rPr>
          <w:rFonts w:asciiTheme="majorHAnsi" w:hAnsiTheme="majorHAnsi" w:cstheme="majorHAnsi"/>
          <w:sz w:val="24"/>
          <w:szCs w:val="24"/>
          <w:lang w:val="en-NZ" w:eastAsia="ko-KR"/>
        </w:rPr>
        <w:t xml:space="preserve"> 13</w:t>
      </w:r>
      <w:r w:rsidRPr="001E2151">
        <w:rPr>
          <w:rFonts w:asciiTheme="majorHAnsi" w:hAnsiTheme="majorHAnsi" w:cstheme="majorHAnsi"/>
          <w:sz w:val="24"/>
          <w:szCs w:val="24"/>
          <w:lang w:val="en-NZ"/>
        </w:rPr>
        <w:t xml:space="preserve"> July 20</w:t>
      </w:r>
      <w:r w:rsidRPr="001E2151">
        <w:rPr>
          <w:rFonts w:asciiTheme="majorHAnsi" w:hAnsiTheme="majorHAnsi" w:cstheme="majorHAnsi"/>
          <w:sz w:val="24"/>
          <w:szCs w:val="24"/>
          <w:lang w:val="en-NZ" w:eastAsia="ja-JP"/>
        </w:rPr>
        <w:t>24</w:t>
      </w:r>
    </w:p>
    <w:p w14:paraId="3E62F308" w14:textId="77777777" w:rsidR="00C6375A" w:rsidRPr="001E2151" w:rsidRDefault="00C6375A" w:rsidP="00C6375A">
      <w:pPr>
        <w:adjustRightInd w:val="0"/>
        <w:snapToGrid w:val="0"/>
        <w:jc w:val="center"/>
        <w:rPr>
          <w:rFonts w:asciiTheme="majorHAnsi" w:eastAsia="Malgun Gothic" w:hAnsiTheme="majorHAnsi" w:cstheme="majorHAnsi"/>
          <w:sz w:val="24"/>
          <w:szCs w:val="24"/>
          <w:lang w:val="en-NZ" w:eastAsia="ko-KR"/>
        </w:rPr>
      </w:pPr>
    </w:p>
    <w:p w14:paraId="75123F96" w14:textId="77777777" w:rsidR="00C6375A" w:rsidRPr="001E2151" w:rsidRDefault="00C6375A" w:rsidP="00C6375A">
      <w:pPr>
        <w:pStyle w:val="BodyText"/>
        <w:pBdr>
          <w:top w:val="single" w:sz="12" w:space="1" w:color="auto"/>
          <w:bottom w:val="single" w:sz="12" w:space="1" w:color="auto"/>
        </w:pBdr>
        <w:adjustRightInd w:val="0"/>
        <w:snapToGrid w:val="0"/>
        <w:jc w:val="center"/>
        <w:rPr>
          <w:rFonts w:asciiTheme="majorHAnsi" w:hAnsiTheme="majorHAnsi" w:cstheme="majorHAnsi"/>
          <w:b/>
          <w:bCs/>
        </w:rPr>
      </w:pPr>
      <w:r w:rsidRPr="001E2151">
        <w:rPr>
          <w:rFonts w:asciiTheme="majorHAnsi" w:hAnsiTheme="majorHAnsi" w:cstheme="majorHAnsi"/>
          <w:b/>
          <w:bCs/>
        </w:rPr>
        <w:t xml:space="preserve">Measures for the Conservation and Management of </w:t>
      </w:r>
    </w:p>
    <w:p w14:paraId="581E5AD9" w14:textId="56FD51B2" w:rsidR="00C6375A" w:rsidRPr="001E2151" w:rsidRDefault="00C6375A" w:rsidP="00C6375A">
      <w:pPr>
        <w:pStyle w:val="BodyText"/>
        <w:pBdr>
          <w:top w:val="single" w:sz="12" w:space="1" w:color="auto"/>
          <w:bottom w:val="single" w:sz="12" w:space="1" w:color="auto"/>
        </w:pBdr>
        <w:adjustRightInd w:val="0"/>
        <w:snapToGrid w:val="0"/>
        <w:jc w:val="center"/>
        <w:rPr>
          <w:rFonts w:asciiTheme="majorHAnsi" w:hAnsiTheme="majorHAnsi" w:cstheme="majorHAnsi"/>
          <w:b/>
          <w:bCs/>
          <w:caps/>
          <w:lang w:val="en-NZ"/>
        </w:rPr>
      </w:pPr>
      <w:r w:rsidRPr="001E2151">
        <w:rPr>
          <w:rFonts w:asciiTheme="majorHAnsi" w:hAnsiTheme="majorHAnsi" w:cstheme="majorHAnsi"/>
          <w:b/>
          <w:bCs/>
        </w:rPr>
        <w:t>Pacific Bluefin Tuna in the Eastern Pacific Ocean</w:t>
      </w:r>
      <w:r>
        <w:rPr>
          <w:rFonts w:asciiTheme="majorHAnsi" w:hAnsiTheme="majorHAnsi" w:cstheme="majorHAnsi"/>
          <w:b/>
          <w:bCs/>
        </w:rPr>
        <w:t xml:space="preserve"> (</w:t>
      </w:r>
      <w:ins w:id="1" w:author="SungKwon Soh" w:date="2024-07-13T09:01:00Z">
        <w:r>
          <w:rPr>
            <w:rFonts w:asciiTheme="majorHAnsi" w:hAnsiTheme="majorHAnsi" w:cstheme="majorHAnsi"/>
            <w:b/>
            <w:bCs/>
          </w:rPr>
          <w:t>Rev.</w:t>
        </w:r>
      </w:ins>
      <w:ins w:id="2" w:author="SungKwon Soh" w:date="2024-07-13T14:09:00Z" w16du:dateUtc="2024-07-13T05:09:00Z">
        <w:r w:rsidR="007B473D">
          <w:rPr>
            <w:rFonts w:asciiTheme="majorHAnsi" w:hAnsiTheme="majorHAnsi" w:cstheme="majorHAnsi"/>
            <w:b/>
            <w:bCs/>
          </w:rPr>
          <w:t>4</w:t>
        </w:r>
      </w:ins>
      <w:r>
        <w:rPr>
          <w:rFonts w:asciiTheme="majorHAnsi" w:hAnsiTheme="majorHAnsi" w:cstheme="majorHAnsi"/>
          <w:b/>
          <w:bCs/>
        </w:rPr>
        <w:t>)</w:t>
      </w:r>
    </w:p>
    <w:bookmarkEnd w:id="0"/>
    <w:p w14:paraId="1F900C54" w14:textId="77777777" w:rsidR="00C6375A" w:rsidRDefault="00C6375A" w:rsidP="00C6375A">
      <w:pPr>
        <w:adjustRightInd w:val="0"/>
        <w:snapToGrid w:val="0"/>
        <w:jc w:val="right"/>
        <w:rPr>
          <w:rFonts w:asciiTheme="majorHAnsi" w:hAnsiTheme="majorHAnsi" w:cstheme="majorHAnsi"/>
          <w:b/>
          <w:bCs/>
          <w:sz w:val="24"/>
          <w:szCs w:val="24"/>
          <w:lang w:eastAsia="ko-KR"/>
        </w:rPr>
      </w:pPr>
      <w:r w:rsidRPr="001E2151">
        <w:rPr>
          <w:rFonts w:asciiTheme="majorHAnsi" w:hAnsiTheme="majorHAnsi" w:cstheme="majorHAnsi"/>
          <w:b/>
          <w:bCs/>
          <w:sz w:val="24"/>
          <w:szCs w:val="24"/>
          <w:lang w:eastAsia="ko-KR"/>
        </w:rPr>
        <w:t>IATTC-NC-JWG09-2024/DP-15</w:t>
      </w:r>
      <w:r>
        <w:rPr>
          <w:rFonts w:asciiTheme="majorHAnsi" w:hAnsiTheme="majorHAnsi" w:cstheme="majorHAnsi"/>
          <w:b/>
          <w:bCs/>
          <w:sz w:val="24"/>
          <w:szCs w:val="24"/>
          <w:lang w:eastAsia="ko-KR"/>
        </w:rPr>
        <w:t>.1</w:t>
      </w:r>
    </w:p>
    <w:p w14:paraId="7435AFA7" w14:textId="4788E346" w:rsidR="00C6375A" w:rsidRPr="001E2151" w:rsidRDefault="007B473D" w:rsidP="00C6375A">
      <w:pPr>
        <w:adjustRightInd w:val="0"/>
        <w:snapToGrid w:val="0"/>
        <w:jc w:val="right"/>
        <w:rPr>
          <w:rFonts w:asciiTheme="majorHAnsi" w:hAnsiTheme="majorHAnsi" w:cstheme="majorHAnsi"/>
          <w:b/>
          <w:sz w:val="24"/>
          <w:szCs w:val="24"/>
          <w:lang w:eastAsia="ko-KR"/>
        </w:rPr>
      </w:pPr>
      <w:ins w:id="3" w:author="SungKwon Soh" w:date="2024-07-13T14:09:00Z" w16du:dateUtc="2024-07-13T05:09:00Z">
        <w:r>
          <w:rPr>
            <w:rFonts w:asciiTheme="majorHAnsi" w:hAnsiTheme="majorHAnsi" w:cstheme="majorHAnsi"/>
            <w:b/>
            <w:sz w:val="24"/>
            <w:szCs w:val="24"/>
            <w:lang w:eastAsia="ko-KR"/>
          </w:rPr>
          <w:t xml:space="preserve">1330pm, </w:t>
        </w:r>
      </w:ins>
      <w:r w:rsidR="00C6375A">
        <w:rPr>
          <w:rFonts w:asciiTheme="majorHAnsi" w:hAnsiTheme="majorHAnsi" w:cstheme="majorHAnsi"/>
          <w:b/>
          <w:sz w:val="24"/>
          <w:szCs w:val="24"/>
          <w:lang w:eastAsia="ko-KR"/>
        </w:rPr>
        <w:t>13 July 2024</w:t>
      </w:r>
    </w:p>
    <w:p w14:paraId="4AA0A243"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0F7DC347"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66B93396"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69FCF58E"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2865304A"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4CFA4958"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38DC933B"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0109053F"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521AE7F3"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6D41399B"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7A4BDCED"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4B676669"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58D09CCA"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561BD8A2"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0552A43C" w14:textId="77777777" w:rsidR="00C6375A" w:rsidRPr="001E2151" w:rsidRDefault="00C6375A" w:rsidP="00C6375A">
      <w:pPr>
        <w:adjustRightInd w:val="0"/>
        <w:snapToGrid w:val="0"/>
        <w:jc w:val="right"/>
        <w:rPr>
          <w:rFonts w:asciiTheme="majorHAnsi" w:hAnsiTheme="majorHAnsi" w:cstheme="majorHAnsi"/>
          <w:b/>
          <w:sz w:val="24"/>
          <w:szCs w:val="24"/>
          <w:lang w:eastAsia="ko-KR"/>
        </w:rPr>
      </w:pPr>
    </w:p>
    <w:p w14:paraId="4E733C0E" w14:textId="77777777" w:rsidR="00C6375A" w:rsidRPr="001E2151" w:rsidRDefault="00C6375A" w:rsidP="00C6375A">
      <w:pPr>
        <w:adjustRightInd w:val="0"/>
        <w:snapToGrid w:val="0"/>
        <w:jc w:val="center"/>
        <w:rPr>
          <w:rFonts w:asciiTheme="majorHAnsi" w:hAnsiTheme="majorHAnsi" w:cstheme="majorHAnsi"/>
          <w:b/>
          <w:sz w:val="24"/>
          <w:szCs w:val="24"/>
          <w:lang w:eastAsia="ko-KR"/>
        </w:rPr>
      </w:pPr>
      <w:r w:rsidRPr="001E2151">
        <w:rPr>
          <w:rFonts w:asciiTheme="majorHAnsi" w:hAnsiTheme="majorHAnsi" w:cstheme="majorHAnsi"/>
          <w:b/>
          <w:sz w:val="24"/>
          <w:szCs w:val="24"/>
          <w:lang w:eastAsia="ko-KR"/>
        </w:rPr>
        <w:t>United States of America</w:t>
      </w:r>
    </w:p>
    <w:p w14:paraId="35D3D002" w14:textId="77777777" w:rsidR="00C6375A" w:rsidRDefault="00C6375A" w:rsidP="00C6375A">
      <w:pPr>
        <w:rPr>
          <w:rFonts w:eastAsia="Calibri" w:cs="Calibri"/>
          <w:b/>
          <w:sz w:val="24"/>
        </w:rPr>
      </w:pPr>
      <w:r>
        <w:rPr>
          <w:rFonts w:eastAsia="Calibri" w:cs="Calibri"/>
          <w:b/>
          <w:sz w:val="24"/>
        </w:rPr>
        <w:br w:type="page"/>
      </w:r>
    </w:p>
    <w:p w14:paraId="6B856B0D" w14:textId="77777777" w:rsidR="00C6375A" w:rsidRDefault="00C6375A">
      <w:pPr>
        <w:rPr>
          <w:rFonts w:eastAsia="Calibri" w:cs="Calibri"/>
          <w:b/>
          <w:sz w:val="24"/>
        </w:rPr>
      </w:pPr>
      <w:r>
        <w:rPr>
          <w:rFonts w:eastAsia="Calibri" w:cs="Calibri"/>
          <w:b/>
          <w:sz w:val="24"/>
        </w:rPr>
        <w:lastRenderedPageBreak/>
        <w:br w:type="page"/>
      </w:r>
    </w:p>
    <w:p w14:paraId="3DDC2388" w14:textId="707249C8" w:rsidR="007A5A38" w:rsidRPr="00A83D45" w:rsidRDefault="00850B90" w:rsidP="007A5A38">
      <w:pPr>
        <w:keepNext/>
        <w:pBdr>
          <w:top w:val="single" w:sz="4" w:space="1" w:color="auto"/>
          <w:left w:val="single" w:sz="4" w:space="4" w:color="auto"/>
          <w:bottom w:val="single" w:sz="4" w:space="1" w:color="auto"/>
          <w:right w:val="single" w:sz="4" w:space="4" w:color="auto"/>
        </w:pBdr>
        <w:shd w:val="clear" w:color="auto" w:fill="E0E0E0"/>
        <w:jc w:val="center"/>
        <w:outlineLvl w:val="0"/>
        <w:rPr>
          <w:rFonts w:eastAsia="Calibri" w:cs="Calibri"/>
          <w:b/>
          <w:sz w:val="24"/>
        </w:rPr>
      </w:pPr>
      <w:r>
        <w:rPr>
          <w:rFonts w:eastAsia="Calibri" w:cs="Calibri"/>
          <w:b/>
          <w:sz w:val="24"/>
        </w:rPr>
        <w:lastRenderedPageBreak/>
        <w:t>INTER-</w:t>
      </w:r>
      <w:r w:rsidR="007A5A38" w:rsidRPr="00A83D45">
        <w:rPr>
          <w:rFonts w:eastAsia="Calibri" w:cs="Calibri"/>
          <w:b/>
          <w:sz w:val="24"/>
        </w:rPr>
        <w:t xml:space="preserve">AMERICAN TROPICAL TUNA COMMISSION </w:t>
      </w:r>
    </w:p>
    <w:p w14:paraId="414BDE2A" w14:textId="68C2049B" w:rsidR="007A5A38" w:rsidRPr="00A83D45" w:rsidRDefault="00850B90" w:rsidP="00A83D45">
      <w:pPr>
        <w:keepNext/>
        <w:pBdr>
          <w:top w:val="single" w:sz="4" w:space="1" w:color="auto"/>
          <w:left w:val="single" w:sz="4" w:space="4" w:color="auto"/>
          <w:bottom w:val="single" w:sz="4" w:space="1" w:color="auto"/>
          <w:right w:val="single" w:sz="4" w:space="4" w:color="auto"/>
        </w:pBdr>
        <w:shd w:val="clear" w:color="auto" w:fill="E0E0E0"/>
        <w:spacing w:before="120" w:after="120"/>
        <w:jc w:val="center"/>
        <w:outlineLvl w:val="0"/>
        <w:rPr>
          <w:rFonts w:eastAsia="Calibri" w:cs="Calibri"/>
          <w:b/>
          <w:caps/>
          <w:sz w:val="32"/>
          <w:szCs w:val="20"/>
        </w:rPr>
      </w:pPr>
      <w:r>
        <w:rPr>
          <w:rFonts w:eastAsia="Calibri" w:cs="Calibri"/>
          <w:b/>
          <w:caps/>
          <w:sz w:val="32"/>
          <w:szCs w:val="20"/>
        </w:rPr>
        <w:t>102</w:t>
      </w:r>
      <w:r>
        <w:rPr>
          <w:rFonts w:eastAsia="Calibri" w:cs="Calibri"/>
          <w:b/>
          <w:caps/>
          <w:sz w:val="32"/>
          <w:szCs w:val="20"/>
          <w:vertAlign w:val="superscript"/>
        </w:rPr>
        <w:t>nd</w:t>
      </w:r>
      <w:r w:rsidR="007A5A38" w:rsidRPr="00A83D45">
        <w:rPr>
          <w:rFonts w:eastAsia="Calibri" w:cs="Calibri"/>
          <w:b/>
          <w:caps/>
          <w:sz w:val="32"/>
          <w:szCs w:val="20"/>
        </w:rPr>
        <w:t xml:space="preserve"> MEETING </w:t>
      </w:r>
      <w:r w:rsidR="00194695" w:rsidRPr="00A83D45">
        <w:rPr>
          <w:rFonts w:eastAsia="Calibri" w:cs="Calibri"/>
          <w:b/>
          <w:caps/>
          <w:sz w:val="32"/>
          <w:szCs w:val="20"/>
        </w:rPr>
        <w:br/>
      </w:r>
    </w:p>
    <w:p w14:paraId="1696CF39" w14:textId="4EA7E65C" w:rsidR="007A5A38" w:rsidRPr="00A83D45" w:rsidRDefault="007A5A38" w:rsidP="007A5A38">
      <w:pPr>
        <w:keepNext/>
        <w:pBdr>
          <w:top w:val="single" w:sz="4" w:space="1" w:color="auto"/>
          <w:left w:val="single" w:sz="4" w:space="4" w:color="auto"/>
          <w:bottom w:val="single" w:sz="4" w:space="1" w:color="auto"/>
          <w:right w:val="single" w:sz="4" w:space="4" w:color="auto"/>
        </w:pBdr>
        <w:shd w:val="clear" w:color="auto" w:fill="E0E0E0"/>
        <w:jc w:val="center"/>
        <w:outlineLvl w:val="0"/>
        <w:rPr>
          <w:rFonts w:eastAsia="Calibri" w:cs="Calibri"/>
          <w:b/>
          <w:i/>
          <w:iCs/>
        </w:rPr>
      </w:pPr>
      <w:r w:rsidRPr="00A83D45">
        <w:rPr>
          <w:rFonts w:eastAsia="Calibri" w:cs="Calibri"/>
          <w:b/>
          <w:i/>
          <w:iCs/>
        </w:rPr>
        <w:t>(</w:t>
      </w:r>
      <w:r w:rsidR="00850B90">
        <w:rPr>
          <w:rFonts w:eastAsia="Calibri" w:cs="Calibri"/>
          <w:b/>
          <w:i/>
          <w:iCs/>
        </w:rPr>
        <w:t>Panama City, Panama</w:t>
      </w:r>
      <w:r w:rsidRPr="00A83D45">
        <w:rPr>
          <w:rFonts w:eastAsia="Calibri" w:cs="Calibri"/>
          <w:b/>
          <w:i/>
          <w:iCs/>
        </w:rPr>
        <w:t>)</w:t>
      </w:r>
    </w:p>
    <w:p w14:paraId="329868A4" w14:textId="74863A88" w:rsidR="007A5A38" w:rsidRPr="00A83D45" w:rsidRDefault="00850B90" w:rsidP="007A5A38">
      <w:pPr>
        <w:keepNext/>
        <w:pBdr>
          <w:top w:val="single" w:sz="4" w:space="1" w:color="auto"/>
          <w:left w:val="single" w:sz="4" w:space="4" w:color="auto"/>
          <w:bottom w:val="single" w:sz="4" w:space="1" w:color="auto"/>
          <w:right w:val="single" w:sz="4" w:space="4" w:color="auto"/>
        </w:pBdr>
        <w:shd w:val="clear" w:color="auto" w:fill="E0E0E0"/>
        <w:jc w:val="center"/>
        <w:outlineLvl w:val="0"/>
        <w:rPr>
          <w:rFonts w:eastAsia="Calibri" w:cs="Calibri"/>
          <w:b/>
        </w:rPr>
      </w:pPr>
      <w:r>
        <w:rPr>
          <w:rFonts w:eastAsia="Calibri" w:cs="Calibri"/>
          <w:b/>
        </w:rPr>
        <w:t>02</w:t>
      </w:r>
      <w:r w:rsidRPr="00A83D45">
        <w:rPr>
          <w:rFonts w:eastAsia="Calibri" w:cs="Calibri"/>
          <w:b/>
        </w:rPr>
        <w:t xml:space="preserve"> </w:t>
      </w:r>
      <w:r w:rsidR="007A5A38" w:rsidRPr="00A83D45">
        <w:rPr>
          <w:rFonts w:eastAsia="Calibri" w:cs="Calibri"/>
          <w:b/>
        </w:rPr>
        <w:t xml:space="preserve">– </w:t>
      </w:r>
      <w:r>
        <w:rPr>
          <w:rFonts w:eastAsia="Calibri" w:cs="Calibri"/>
          <w:b/>
        </w:rPr>
        <w:t>06</w:t>
      </w:r>
      <w:r w:rsidR="00194695" w:rsidRPr="00A83D45">
        <w:rPr>
          <w:rFonts w:eastAsia="Calibri" w:cs="Calibri"/>
          <w:b/>
        </w:rPr>
        <w:t xml:space="preserve"> </w:t>
      </w:r>
      <w:r>
        <w:rPr>
          <w:rFonts w:eastAsia="Calibri" w:cs="Calibri"/>
          <w:b/>
        </w:rPr>
        <w:t>September</w:t>
      </w:r>
      <w:r w:rsidR="00194695" w:rsidRPr="00A83D45">
        <w:rPr>
          <w:rFonts w:eastAsia="Calibri" w:cs="Calibri"/>
          <w:b/>
        </w:rPr>
        <w:t xml:space="preserve"> </w:t>
      </w:r>
      <w:r w:rsidR="007A5A38" w:rsidRPr="00A83D45">
        <w:rPr>
          <w:rFonts w:eastAsia="Calibri" w:cs="Calibri"/>
          <w:b/>
        </w:rPr>
        <w:t>202</w:t>
      </w:r>
      <w:r>
        <w:rPr>
          <w:rFonts w:eastAsia="Calibri" w:cs="Calibri"/>
          <w:b/>
        </w:rPr>
        <w:t>4</w:t>
      </w:r>
      <w:r w:rsidR="007A5A38" w:rsidRPr="00A83D45">
        <w:rPr>
          <w:rFonts w:eastAsia="Calibri" w:cs="Calibri"/>
          <w:b/>
        </w:rPr>
        <w:t xml:space="preserve">  </w:t>
      </w:r>
    </w:p>
    <w:p w14:paraId="1BF3387E" w14:textId="77777777" w:rsidR="007A5A38" w:rsidRPr="00A83D45" w:rsidRDefault="007A5A38" w:rsidP="007A5A38">
      <w:pPr>
        <w:rPr>
          <w:rFonts w:eastAsia="Times New Roman"/>
          <w:sz w:val="2"/>
          <w:szCs w:val="2"/>
        </w:rPr>
      </w:pPr>
    </w:p>
    <w:p w14:paraId="5CCAF63D" w14:textId="77777777" w:rsidR="007A5A38" w:rsidRPr="00A83D45" w:rsidRDefault="007A5A38" w:rsidP="007A5A38">
      <w:pPr>
        <w:rPr>
          <w:rFonts w:eastAsia="Times New Roman"/>
          <w:sz w:val="2"/>
          <w:szCs w:val="2"/>
        </w:rPr>
      </w:pPr>
    </w:p>
    <w:p w14:paraId="71557266" w14:textId="77777777" w:rsidR="007A5A38" w:rsidRPr="00A83D45" w:rsidRDefault="007A5A38" w:rsidP="007A5A38">
      <w:pPr>
        <w:rPr>
          <w:rFonts w:eastAsia="Times New Roman"/>
          <w:sz w:val="2"/>
          <w:szCs w:val="2"/>
        </w:rPr>
      </w:pPr>
    </w:p>
    <w:p w14:paraId="7612B700" w14:textId="4780F22D" w:rsidR="007A5A38" w:rsidRPr="00A83D45" w:rsidRDefault="00850B90" w:rsidP="007A5A38">
      <w:pPr>
        <w:pBdr>
          <w:top w:val="single" w:sz="4" w:space="0" w:color="auto"/>
          <w:left w:val="single" w:sz="4" w:space="4" w:color="auto"/>
          <w:bottom w:val="single" w:sz="4" w:space="1" w:color="auto"/>
          <w:right w:val="single" w:sz="4" w:space="4" w:color="auto"/>
        </w:pBdr>
        <w:shd w:val="clear" w:color="auto" w:fill="E0E0E0"/>
        <w:jc w:val="center"/>
        <w:rPr>
          <w:rFonts w:eastAsia="Times New Roman"/>
          <w:b/>
          <w:bCs/>
          <w:sz w:val="32"/>
          <w:szCs w:val="18"/>
        </w:rPr>
      </w:pPr>
      <w:r>
        <w:rPr>
          <w:rFonts w:eastAsia="Times New Roman"/>
          <w:b/>
          <w:bCs/>
          <w:sz w:val="32"/>
          <w:szCs w:val="18"/>
        </w:rPr>
        <w:t xml:space="preserve">PROP X-X </w:t>
      </w:r>
      <w:r w:rsidR="00194695" w:rsidRPr="00A83D45">
        <w:rPr>
          <w:rFonts w:eastAsia="Times New Roman"/>
          <w:b/>
          <w:bCs/>
          <w:sz w:val="32"/>
          <w:szCs w:val="18"/>
        </w:rPr>
        <w:t>RESOLUTION C-2</w:t>
      </w:r>
      <w:r>
        <w:rPr>
          <w:rFonts w:eastAsia="Times New Roman"/>
          <w:b/>
          <w:bCs/>
          <w:sz w:val="32"/>
          <w:szCs w:val="18"/>
        </w:rPr>
        <w:t>4</w:t>
      </w:r>
      <w:r w:rsidR="00194695" w:rsidRPr="00A83D45">
        <w:rPr>
          <w:rFonts w:eastAsia="Times New Roman"/>
          <w:b/>
          <w:bCs/>
          <w:sz w:val="32"/>
          <w:szCs w:val="18"/>
        </w:rPr>
        <w:t>-</w:t>
      </w:r>
      <w:r>
        <w:rPr>
          <w:rFonts w:eastAsia="Times New Roman"/>
          <w:b/>
          <w:bCs/>
          <w:sz w:val="32"/>
          <w:szCs w:val="18"/>
        </w:rPr>
        <w:t>XX</w:t>
      </w:r>
    </w:p>
    <w:p w14:paraId="47037642" w14:textId="77777777" w:rsidR="007A5A38" w:rsidRPr="00A83D45" w:rsidRDefault="007A5A38" w:rsidP="007A5A38">
      <w:pPr>
        <w:rPr>
          <w:rFonts w:eastAsia="Times New Roman"/>
          <w:sz w:val="2"/>
          <w:szCs w:val="2"/>
        </w:rPr>
      </w:pPr>
    </w:p>
    <w:p w14:paraId="6ADC942C" w14:textId="77777777" w:rsidR="007A5A38" w:rsidRPr="00A83D45" w:rsidRDefault="007A5A38" w:rsidP="007A5A38">
      <w:pPr>
        <w:rPr>
          <w:rFonts w:eastAsia="Times New Roman"/>
          <w:sz w:val="2"/>
          <w:szCs w:val="2"/>
        </w:rPr>
      </w:pPr>
    </w:p>
    <w:p w14:paraId="2B2D3FCA" w14:textId="77777777" w:rsidR="007A5A38" w:rsidRPr="00A83D45" w:rsidRDefault="007A5A38" w:rsidP="007A5A38">
      <w:pPr>
        <w:rPr>
          <w:rFonts w:eastAsia="Times New Roman"/>
          <w:sz w:val="2"/>
          <w:szCs w:val="2"/>
        </w:rPr>
      </w:pPr>
    </w:p>
    <w:p w14:paraId="01F50021" w14:textId="77777777" w:rsidR="007A5A38" w:rsidRPr="00A83D45" w:rsidRDefault="007A5A38" w:rsidP="007A5A38">
      <w:pPr>
        <w:rPr>
          <w:rFonts w:eastAsia="Times New Roman"/>
          <w:sz w:val="2"/>
          <w:szCs w:val="2"/>
        </w:rPr>
      </w:pPr>
    </w:p>
    <w:p w14:paraId="52064B66" w14:textId="752A4636" w:rsidR="00D17BA9" w:rsidRPr="00A83D45" w:rsidRDefault="007026CD" w:rsidP="00A374E7">
      <w:pPr>
        <w:pStyle w:val="Heading1"/>
        <w:spacing w:before="108"/>
        <w:ind w:left="0" w:right="0"/>
      </w:pPr>
      <w:r w:rsidRPr="00A83D45">
        <w:t>MEASURES FOR THE CONSERVATION AND MANAGEMENT OF PACIFIC BLUEFIN TUNA IN THE EASTERN PACIFIC OCEAN</w:t>
      </w:r>
    </w:p>
    <w:p w14:paraId="30C8D24C" w14:textId="22B27E4F" w:rsidR="000C6D9C" w:rsidRPr="000C6D9C" w:rsidRDefault="000C6D9C" w:rsidP="00DD12C7">
      <w:pPr>
        <w:spacing w:before="229"/>
        <w:ind w:left="221" w:right="198"/>
        <w:jc w:val="both"/>
        <w:rPr>
          <w:ins w:id="4" w:author="USA" w:date="2024-07-12T00:06:00Z"/>
          <w:b/>
          <w:bCs/>
          <w:iCs/>
        </w:rPr>
      </w:pPr>
      <w:ins w:id="5" w:author="USA" w:date="2024-07-12T00:06:00Z">
        <w:r w:rsidRPr="000C6D9C">
          <w:rPr>
            <w:b/>
            <w:bCs/>
            <w:iCs/>
          </w:rPr>
          <w:t>Explanatory memo</w:t>
        </w:r>
      </w:ins>
      <w:ins w:id="6" w:author="USA" w:date="2024-07-12T00:07:00Z">
        <w:r>
          <w:rPr>
            <w:b/>
            <w:bCs/>
            <w:iCs/>
          </w:rPr>
          <w:t>randum</w:t>
        </w:r>
      </w:ins>
      <w:ins w:id="7" w:author="USA" w:date="2024-07-12T00:06:00Z">
        <w:r w:rsidRPr="000C6D9C">
          <w:rPr>
            <w:b/>
            <w:bCs/>
            <w:iCs/>
          </w:rPr>
          <w:t xml:space="preserve">: This version of the proposal only shows changes compared to the first version presented to the Joint IATTC-WCPFC NC Working Group. </w:t>
        </w:r>
      </w:ins>
    </w:p>
    <w:p w14:paraId="568765CA" w14:textId="11637D41" w:rsidR="00D17BA9" w:rsidRPr="00A83D45" w:rsidRDefault="007026CD">
      <w:pPr>
        <w:spacing w:before="229"/>
        <w:ind w:left="221" w:right="198"/>
        <w:jc w:val="both"/>
      </w:pPr>
      <w:r w:rsidRPr="00A83D45">
        <w:rPr>
          <w:i/>
        </w:rPr>
        <w:t>The Inter-American Tropical Tuna Commission (IATTC)</w:t>
      </w:r>
      <w:r w:rsidR="00A83D45">
        <w:rPr>
          <w:i/>
        </w:rPr>
        <w:t>,</w:t>
      </w:r>
      <w:r w:rsidRPr="00A83D45">
        <w:rPr>
          <w:i/>
        </w:rPr>
        <w:t xml:space="preserve"> </w:t>
      </w:r>
      <w:r w:rsidRPr="00A83D45">
        <w:t xml:space="preserve">gathered virtually, </w:t>
      </w:r>
      <w:proofErr w:type="gramStart"/>
      <w:r w:rsidRPr="00A83D45">
        <w:t>on the occasion of</w:t>
      </w:r>
      <w:proofErr w:type="gramEnd"/>
      <w:r w:rsidRPr="00A83D45">
        <w:t xml:space="preserve"> its </w:t>
      </w:r>
      <w:r w:rsidR="00850B90">
        <w:t>102</w:t>
      </w:r>
      <w:r w:rsidR="00850B90">
        <w:rPr>
          <w:vertAlign w:val="superscript"/>
        </w:rPr>
        <w:t>nd</w:t>
      </w:r>
      <w:r w:rsidR="007F44B8" w:rsidRPr="00A83D45">
        <w:t xml:space="preserve"> Meeting</w:t>
      </w:r>
      <w:r w:rsidRPr="00A83D45">
        <w:t>:</w:t>
      </w:r>
    </w:p>
    <w:p w14:paraId="2358D924" w14:textId="77777777" w:rsidR="00D17BA9" w:rsidRPr="00A83D45" w:rsidRDefault="007026CD">
      <w:pPr>
        <w:pBdr>
          <w:top w:val="nil"/>
          <w:left w:val="nil"/>
          <w:bottom w:val="nil"/>
          <w:right w:val="nil"/>
          <w:between w:val="nil"/>
        </w:pBdr>
        <w:spacing w:before="119" w:line="242" w:lineRule="auto"/>
        <w:ind w:left="221" w:right="218"/>
        <w:jc w:val="both"/>
      </w:pPr>
      <w:r w:rsidRPr="00A83D45">
        <w:rPr>
          <w:i/>
        </w:rPr>
        <w:t xml:space="preserve">Taking into account </w:t>
      </w:r>
      <w:r w:rsidRPr="00A83D45">
        <w:t>that the stock of Pacific bluefin tuna is caught in both the western and central Pacific Ocean (WCPO) and the eastern Pacific Ocean (EPO</w:t>
      </w:r>
      <w:proofErr w:type="gramStart"/>
      <w:r w:rsidRPr="00A83D45">
        <w:t>);</w:t>
      </w:r>
      <w:proofErr w:type="gramEnd"/>
    </w:p>
    <w:p w14:paraId="228EFCFE" w14:textId="27495E0A" w:rsidR="00D17BA9" w:rsidRPr="00A83D45" w:rsidRDefault="007026CD">
      <w:pPr>
        <w:pBdr>
          <w:top w:val="nil"/>
          <w:left w:val="nil"/>
          <w:bottom w:val="nil"/>
          <w:right w:val="nil"/>
          <w:between w:val="nil"/>
        </w:pBdr>
        <w:spacing w:before="121" w:line="242" w:lineRule="auto"/>
        <w:ind w:left="221" w:right="218"/>
        <w:jc w:val="both"/>
      </w:pPr>
      <w:r w:rsidRPr="00A83D45">
        <w:rPr>
          <w:i/>
        </w:rPr>
        <w:t xml:space="preserve">Recognizing </w:t>
      </w:r>
      <w:r w:rsidRPr="00A83D45">
        <w:t>that the 202</w:t>
      </w:r>
      <w:r w:rsidR="00850B90">
        <w:t>4</w:t>
      </w:r>
      <w:r w:rsidRPr="00A83D45">
        <w:t xml:space="preserve"> stock assessment of Pacific bluefin tuna by the International Scientific Committee for Tuna and Tuna-like Species in the North Pacific Ocean (ISC) shows the following:</w:t>
      </w:r>
    </w:p>
    <w:p w14:paraId="3FE2ADBD" w14:textId="6C138543" w:rsidR="00850B90" w:rsidRPr="00CE3275" w:rsidRDefault="00850B90">
      <w:pPr>
        <w:numPr>
          <w:ilvl w:val="0"/>
          <w:numId w:val="2"/>
        </w:numPr>
        <w:pBdr>
          <w:top w:val="nil"/>
          <w:left w:val="nil"/>
          <w:bottom w:val="nil"/>
          <w:right w:val="nil"/>
          <w:between w:val="nil"/>
        </w:pBdr>
        <w:tabs>
          <w:tab w:val="left" w:pos="942"/>
        </w:tabs>
        <w:spacing w:before="123" w:line="235" w:lineRule="auto"/>
        <w:ind w:right="217"/>
        <w:jc w:val="both"/>
      </w:pPr>
      <w:r>
        <w:rPr>
          <w:color w:val="000000"/>
        </w:rPr>
        <w:t>Spawning stock biomass (SSB) has increased over the last twelve years, and reached the second rebuilding target (20%SSB</w:t>
      </w:r>
      <w:r>
        <w:rPr>
          <w:color w:val="000000"/>
          <w:sz w:val="13"/>
          <w:szCs w:val="13"/>
          <w:vertAlign w:val="subscript"/>
        </w:rPr>
        <w:t>F=0</w:t>
      </w:r>
      <w:r>
        <w:rPr>
          <w:color w:val="000000"/>
        </w:rPr>
        <w:t xml:space="preserve">) in </w:t>
      </w:r>
      <w:proofErr w:type="gramStart"/>
      <w:r>
        <w:rPr>
          <w:color w:val="000000"/>
        </w:rPr>
        <w:t>2021;</w:t>
      </w:r>
      <w:proofErr w:type="gramEnd"/>
    </w:p>
    <w:p w14:paraId="4B0178B5" w14:textId="196E415B" w:rsidR="00E6383E" w:rsidRDefault="00E6383E">
      <w:pPr>
        <w:pBdr>
          <w:top w:val="nil"/>
          <w:left w:val="nil"/>
          <w:bottom w:val="nil"/>
          <w:right w:val="nil"/>
          <w:between w:val="nil"/>
        </w:pBdr>
        <w:spacing w:before="119"/>
        <w:ind w:left="221" w:right="215"/>
        <w:jc w:val="both"/>
        <w:rPr>
          <w:ins w:id="8" w:author="JP (Meyer)" w:date="2024-07-13T10:25:00Z"/>
          <w:i/>
        </w:rPr>
      </w:pPr>
      <w:ins w:id="9" w:author="JP (Meyer)" w:date="2024-07-13T10:25:00Z">
        <w:r w:rsidRPr="00E6383E">
          <w:rPr>
            <w:i/>
          </w:rPr>
          <w:t xml:space="preserve">Taking into consideration </w:t>
        </w:r>
        <w:r w:rsidRPr="007B473D">
          <w:rPr>
            <w:iCs/>
          </w:rPr>
          <w:t xml:space="preserve">that IATTC Members, through resolutions and voluntary actions, have, </w:t>
        </w:r>
      </w:ins>
      <w:ins w:id="10" w:author="JP (Meyer)" w:date="2024-07-13T10:26:00Z">
        <w:r>
          <w:rPr>
            <w:iCs/>
          </w:rPr>
          <w:t>from</w:t>
        </w:r>
      </w:ins>
      <w:ins w:id="11" w:author="JP (Meyer)" w:date="2024-07-13T10:25:00Z">
        <w:r w:rsidRPr="007B473D">
          <w:rPr>
            <w:iCs/>
          </w:rPr>
          <w:t xml:space="preserve"> 2012</w:t>
        </w:r>
      </w:ins>
      <w:ins w:id="12" w:author="JP (Meyer)" w:date="2024-07-13T10:26:00Z">
        <w:r>
          <w:rPr>
            <w:iCs/>
          </w:rPr>
          <w:t xml:space="preserve"> to 2021</w:t>
        </w:r>
      </w:ins>
      <w:ins w:id="13" w:author="JP (Meyer)" w:date="2024-07-13T10:25:00Z">
        <w:r w:rsidRPr="007B473D">
          <w:rPr>
            <w:iCs/>
          </w:rPr>
          <w:t xml:space="preserve">, effected 40% reductions in the catch of Pacific bluefin tuna across the entire range of age classes available in the </w:t>
        </w:r>
        <w:proofErr w:type="gramStart"/>
        <w:r w:rsidRPr="007B473D">
          <w:rPr>
            <w:iCs/>
          </w:rPr>
          <w:t>EPO</w:t>
        </w:r>
        <w:r w:rsidRPr="00E6383E">
          <w:rPr>
            <w:i/>
          </w:rPr>
          <w:t>;</w:t>
        </w:r>
        <w:proofErr w:type="gramEnd"/>
      </w:ins>
    </w:p>
    <w:p w14:paraId="76C5AFA3" w14:textId="0A1E647B" w:rsidR="00D17BA9" w:rsidRPr="00A83D45" w:rsidRDefault="007026CD">
      <w:pPr>
        <w:pBdr>
          <w:top w:val="nil"/>
          <w:left w:val="nil"/>
          <w:bottom w:val="nil"/>
          <w:right w:val="nil"/>
          <w:between w:val="nil"/>
        </w:pBdr>
        <w:spacing w:before="119"/>
        <w:ind w:left="221" w:right="215"/>
        <w:jc w:val="both"/>
      </w:pPr>
      <w:r w:rsidRPr="00A83D45">
        <w:rPr>
          <w:i/>
        </w:rPr>
        <w:t xml:space="preserve">Taking </w:t>
      </w:r>
      <w:r w:rsidRPr="002901A0">
        <w:rPr>
          <w:i/>
        </w:rPr>
        <w:t>into consideration</w:t>
      </w:r>
      <w:r w:rsidRPr="00A83D45">
        <w:t xml:space="preserve"> </w:t>
      </w:r>
      <w:r w:rsidR="00850B90">
        <w:rPr>
          <w:color w:val="000000"/>
        </w:rPr>
        <w:t>that the IATTC adopted an interim harvest strategy to maintain the stock above 20%SSB</w:t>
      </w:r>
      <w:r w:rsidR="00850B90">
        <w:rPr>
          <w:color w:val="000000"/>
          <w:sz w:val="13"/>
          <w:szCs w:val="13"/>
          <w:vertAlign w:val="subscript"/>
        </w:rPr>
        <w:t>F=0</w:t>
      </w:r>
      <w:r w:rsidR="00850B90">
        <w:rPr>
          <w:color w:val="000000"/>
        </w:rPr>
        <w:t xml:space="preserve">, the IATTC scientific staff recommended that catch increases consider the performance relative to possible future reference points to be evaluated in a management strategy evaluation; and the Scientific Advisory Committee further recommended that the Commission consider a  long-term harvest strategy with reference points after the MSE is </w:t>
      </w:r>
      <w:proofErr w:type="gramStart"/>
      <w:r w:rsidR="00850B90">
        <w:rPr>
          <w:color w:val="000000"/>
        </w:rPr>
        <w:t>completed</w:t>
      </w:r>
      <w:r w:rsidRPr="00A83D45">
        <w:t>;</w:t>
      </w:r>
      <w:proofErr w:type="gramEnd"/>
    </w:p>
    <w:p w14:paraId="4A443AEE" w14:textId="05AC717B" w:rsidR="00D17BA9" w:rsidRPr="00A83D45" w:rsidRDefault="007026CD">
      <w:pPr>
        <w:spacing w:before="121"/>
        <w:ind w:left="221" w:right="217"/>
        <w:jc w:val="both"/>
      </w:pPr>
      <w:r w:rsidRPr="00A83D45">
        <w:rPr>
          <w:i/>
        </w:rPr>
        <w:t xml:space="preserve">Recalling </w:t>
      </w:r>
      <w:r w:rsidRPr="00A83D45">
        <w:t>that Article VII, paragraph 1(c) of the Antigua Convention provides that the Commission shall “</w:t>
      </w:r>
      <w:r w:rsidRPr="00A83D45">
        <w:rPr>
          <w:i/>
        </w:rPr>
        <w:t>adopt measures that are based on the best scientific evidence available to ensure the long-term conservation and sustainable use of the fish stocks covered by this Convention and to maintain or restore the populations of harvested species at levels of abundance which can produce the maximum sustainable yield</w:t>
      </w:r>
      <w:r w:rsidRPr="00A83D45">
        <w:t>...</w:t>
      </w:r>
      <w:proofErr w:type="gramStart"/>
      <w:r w:rsidRPr="00A83D45">
        <w:t>”;</w:t>
      </w:r>
      <w:proofErr w:type="gramEnd"/>
    </w:p>
    <w:p w14:paraId="3695A237" w14:textId="77777777" w:rsidR="00D17BA9" w:rsidRPr="00A83D45" w:rsidRDefault="007026CD">
      <w:pPr>
        <w:pBdr>
          <w:top w:val="nil"/>
          <w:left w:val="nil"/>
          <w:bottom w:val="nil"/>
          <w:right w:val="nil"/>
          <w:between w:val="nil"/>
        </w:pBdr>
        <w:spacing w:before="123"/>
        <w:ind w:left="221" w:right="217"/>
        <w:jc w:val="both"/>
      </w:pPr>
      <w:r w:rsidRPr="00A83D45">
        <w:rPr>
          <w:i/>
        </w:rPr>
        <w:t xml:space="preserve">Urging </w:t>
      </w:r>
      <w:r w:rsidRPr="00A83D45">
        <w:t xml:space="preserve">all IATTC Members and Cooperating Non-Members (CPCs) involved in this fishery to participate in a fair and equitable manner, and without exceptions, in the discussion and adoption of conservation measures applicable to the stock throughout its entire </w:t>
      </w:r>
      <w:proofErr w:type="gramStart"/>
      <w:r w:rsidRPr="00A83D45">
        <w:t>range;</w:t>
      </w:r>
      <w:proofErr w:type="gramEnd"/>
    </w:p>
    <w:p w14:paraId="257CE515" w14:textId="77777777" w:rsidR="00D17BA9" w:rsidRPr="00A83D45" w:rsidRDefault="007026CD">
      <w:pPr>
        <w:pBdr>
          <w:top w:val="nil"/>
          <w:left w:val="nil"/>
          <w:bottom w:val="nil"/>
          <w:right w:val="nil"/>
          <w:between w:val="nil"/>
        </w:pBdr>
        <w:spacing w:before="123"/>
        <w:ind w:left="221" w:right="217"/>
        <w:jc w:val="both"/>
      </w:pPr>
      <w:r w:rsidRPr="00A83D45">
        <w:rPr>
          <w:i/>
        </w:rPr>
        <w:t xml:space="preserve">Mindful </w:t>
      </w:r>
      <w:r w:rsidRPr="00A83D45">
        <w:t xml:space="preserve">that these measures are intended as an interim step towards assuring sustainability of the Pacific bluefin tuna resource, consistent with the precautionary approach, and the objectives of the long-term management framework for the conservation and management of Pacific bluefin tuna in the </w:t>
      </w:r>
      <w:proofErr w:type="gramStart"/>
      <w:r w:rsidRPr="00A83D45">
        <w:t>EPO;</w:t>
      </w:r>
      <w:proofErr w:type="gramEnd"/>
    </w:p>
    <w:p w14:paraId="436D2CF2" w14:textId="15F67C53" w:rsidR="00D17BA9" w:rsidRPr="00A83D45" w:rsidRDefault="007026CD">
      <w:pPr>
        <w:pBdr>
          <w:top w:val="nil"/>
          <w:left w:val="nil"/>
          <w:bottom w:val="nil"/>
          <w:right w:val="nil"/>
          <w:between w:val="nil"/>
        </w:pBdr>
        <w:spacing w:before="119" w:line="242" w:lineRule="auto"/>
        <w:ind w:left="221" w:right="218"/>
        <w:jc w:val="both"/>
      </w:pPr>
      <w:r w:rsidRPr="00A83D45">
        <w:rPr>
          <w:i/>
        </w:rPr>
        <w:t xml:space="preserve">Noting </w:t>
      </w:r>
      <w:r w:rsidRPr="00A83D45">
        <w:t>that the IATTC has adopted mandatory conservation and management measures for Pacific bluefin tuna for 2012-202</w:t>
      </w:r>
      <w:r w:rsidR="00EE331B">
        <w:t>4</w:t>
      </w:r>
      <w:r w:rsidRPr="00A83D45">
        <w:t xml:space="preserve">, and that the measures resulted in reducing catches in the </w:t>
      </w:r>
      <w:proofErr w:type="gramStart"/>
      <w:r w:rsidRPr="00A83D45">
        <w:t>EPO;</w:t>
      </w:r>
      <w:proofErr w:type="gramEnd"/>
      <w:r w:rsidRPr="00A83D45">
        <w:t xml:space="preserve"> </w:t>
      </w:r>
    </w:p>
    <w:p w14:paraId="6D123469" w14:textId="77777777" w:rsidR="00D17BA9" w:rsidRPr="00A83D45" w:rsidRDefault="007026CD">
      <w:pPr>
        <w:spacing w:before="121"/>
        <w:ind w:left="221"/>
        <w:jc w:val="both"/>
      </w:pPr>
      <w:r w:rsidRPr="00A83D45">
        <w:rPr>
          <w:i/>
        </w:rPr>
        <w:lastRenderedPageBreak/>
        <w:t>Resolves as follows</w:t>
      </w:r>
      <w:r w:rsidRPr="00A83D45">
        <w:t>:</w:t>
      </w:r>
    </w:p>
    <w:p w14:paraId="6E3F6F4C" w14:textId="2E680BDC" w:rsidR="00A139D2" w:rsidRDefault="00DD5724" w:rsidP="00A139D2">
      <w:pPr>
        <w:numPr>
          <w:ilvl w:val="0"/>
          <w:numId w:val="1"/>
        </w:numPr>
        <w:pBdr>
          <w:top w:val="nil"/>
          <w:left w:val="nil"/>
          <w:bottom w:val="nil"/>
          <w:right w:val="nil"/>
          <w:between w:val="nil"/>
        </w:pBdr>
        <w:tabs>
          <w:tab w:val="left" w:pos="777"/>
        </w:tabs>
        <w:spacing w:before="119"/>
        <w:ind w:right="219"/>
        <w:jc w:val="both"/>
      </w:pPr>
      <w:r>
        <w:t>A</w:t>
      </w:r>
      <w:r w:rsidR="00CD4930" w:rsidRPr="00A83D45">
        <w:t xml:space="preserve">ny </w:t>
      </w:r>
      <w:r w:rsidRPr="00A83D45">
        <w:t>fu</w:t>
      </w:r>
      <w:r>
        <w:t>ture</w:t>
      </w:r>
      <w:r w:rsidRPr="00A83D45">
        <w:t xml:space="preserve"> </w:t>
      </w:r>
      <w:r>
        <w:t xml:space="preserve">catch limits </w:t>
      </w:r>
      <w:ins w:id="14" w:author="JP (Meyer)" w:date="2024-07-13T10:29:00Z">
        <w:r w:rsidR="00F0243C">
          <w:t xml:space="preserve">shall be considered in cooperation between the IATTC and the WCPFC taking into account </w:t>
        </w:r>
      </w:ins>
      <w:del w:id="15" w:author="JP (Meyer)" w:date="2024-07-13T10:29:00Z">
        <w:r w:rsidR="00CD4930" w:rsidRPr="00A83D45" w:rsidDel="00F0243C">
          <w:delText xml:space="preserve">recommended by the Joint </w:delText>
        </w:r>
        <w:r w:rsidR="00387B42" w:rsidDel="00F0243C">
          <w:delText xml:space="preserve">IATTC-WCPFC Northern Committee </w:delText>
        </w:r>
        <w:r w:rsidR="00CD4930" w:rsidRPr="00A83D45" w:rsidDel="00F0243C">
          <w:delText xml:space="preserve">Working Group </w:delText>
        </w:r>
        <w:r w:rsidR="00387B42" w:rsidDel="00F0243C">
          <w:delText>on Pacific bluefin tuna</w:delText>
        </w:r>
        <w:r w:rsidDel="00F0243C">
          <w:delText xml:space="preserve"> shall consider </w:delText>
        </w:r>
      </w:del>
      <w:r>
        <w:t>the historical proportional fishery impacts on SSB between fisheries in the EPO and fisheries in the WCPO</w:t>
      </w:r>
      <w:r w:rsidR="00CD4930" w:rsidRPr="00A57527">
        <w:t>,</w:t>
      </w:r>
      <w:r>
        <w:t xml:space="preserve"> and</w:t>
      </w:r>
      <w:r w:rsidR="00CD4930" w:rsidRPr="00A57527">
        <w:t xml:space="preserve"> </w:t>
      </w:r>
      <w:r w:rsidR="00A57527" w:rsidRPr="00A139D2">
        <w:rPr>
          <w:rFonts w:eastAsia="Times New Roman"/>
          <w:shd w:val="clear" w:color="auto" w:fill="FFFFFF"/>
        </w:rPr>
        <w:t>the IATTC shall consider a more equitable balance of catch among Members that is reflective of historical harvest in Members’ respective EEZs in the EPO</w:t>
      </w:r>
      <w:r w:rsidR="00CD4930" w:rsidRPr="00A57527">
        <w:t>.</w:t>
      </w:r>
      <w:r w:rsidR="00F069D5">
        <w:t xml:space="preserve"> </w:t>
      </w:r>
    </w:p>
    <w:p w14:paraId="67D7D4D6" w14:textId="244460B9" w:rsidR="00CD4930" w:rsidRPr="00A83D45" w:rsidRDefault="00CD4930" w:rsidP="00A139D2">
      <w:pPr>
        <w:pBdr>
          <w:top w:val="nil"/>
          <w:left w:val="nil"/>
          <w:bottom w:val="nil"/>
          <w:right w:val="nil"/>
          <w:between w:val="nil"/>
        </w:pBdr>
        <w:tabs>
          <w:tab w:val="left" w:pos="777"/>
        </w:tabs>
        <w:spacing w:before="119"/>
        <w:ind w:left="311" w:right="219"/>
        <w:jc w:val="both"/>
      </w:pPr>
      <w:r w:rsidRPr="00A83D45">
        <w:t>The following paragraphs apply to 202</w:t>
      </w:r>
      <w:r w:rsidR="00EE331B">
        <w:t>5</w:t>
      </w:r>
      <w:r w:rsidRPr="00A83D45">
        <w:t>-202</w:t>
      </w:r>
      <w:r w:rsidR="00EE331B">
        <w:t>6</w:t>
      </w:r>
      <w:r w:rsidRPr="00A83D45">
        <w:t>:</w:t>
      </w:r>
    </w:p>
    <w:p w14:paraId="6E719E52" w14:textId="005B76A7" w:rsidR="00D17BA9" w:rsidRDefault="007026CD">
      <w:pPr>
        <w:numPr>
          <w:ilvl w:val="0"/>
          <w:numId w:val="1"/>
        </w:numPr>
        <w:pBdr>
          <w:top w:val="nil"/>
          <w:left w:val="nil"/>
          <w:bottom w:val="nil"/>
          <w:right w:val="nil"/>
          <w:between w:val="nil"/>
        </w:pBdr>
        <w:tabs>
          <w:tab w:val="left" w:pos="777"/>
        </w:tabs>
        <w:spacing w:before="119"/>
        <w:ind w:right="219"/>
        <w:jc w:val="both"/>
        <w:rPr>
          <w:ins w:id="16" w:author="USA" w:date="2024-07-11T23:49:00Z"/>
        </w:rPr>
      </w:pPr>
      <w:r w:rsidRPr="00A83D45">
        <w:t xml:space="preserve">The Commission shall implement this Resolution in accordance with the long-term management objectives of Pacific bluefin tuna in paragraph </w:t>
      </w:r>
      <w:r w:rsidR="00175B4C">
        <w:t>4</w:t>
      </w:r>
      <w:r w:rsidRPr="00A83D45">
        <w:t xml:space="preserve"> of Resolution C-</w:t>
      </w:r>
      <w:r w:rsidR="00CD4930" w:rsidRPr="00A83D45">
        <w:t>2</w:t>
      </w:r>
      <w:r w:rsidR="00D24AC7">
        <w:t>3</w:t>
      </w:r>
      <w:r w:rsidR="00CD4930" w:rsidRPr="00A83D45">
        <w:t>-01</w:t>
      </w:r>
      <w:r w:rsidRPr="00A83D45">
        <w:t xml:space="preserve"> [Amendment to Resolution C-</w:t>
      </w:r>
      <w:r w:rsidR="00D24AC7">
        <w:t>21</w:t>
      </w:r>
      <w:r w:rsidR="00CD4930" w:rsidRPr="00A83D45">
        <w:t>-0</w:t>
      </w:r>
      <w:r w:rsidR="00D24AC7">
        <w:t>1</w:t>
      </w:r>
      <w:r w:rsidRPr="00A83D45">
        <w:t>].</w:t>
      </w:r>
    </w:p>
    <w:p w14:paraId="799F57DC" w14:textId="1B983F7C" w:rsidR="00A139D2" w:rsidRPr="00A83D45" w:rsidRDefault="003B0EE2">
      <w:pPr>
        <w:numPr>
          <w:ilvl w:val="0"/>
          <w:numId w:val="1"/>
        </w:numPr>
        <w:pBdr>
          <w:top w:val="nil"/>
          <w:left w:val="nil"/>
          <w:bottom w:val="nil"/>
          <w:right w:val="nil"/>
          <w:between w:val="nil"/>
        </w:pBdr>
        <w:tabs>
          <w:tab w:val="left" w:pos="777"/>
        </w:tabs>
        <w:spacing w:before="119"/>
        <w:ind w:right="219"/>
        <w:jc w:val="both"/>
      </w:pPr>
      <w:ins w:id="17" w:author="JP (Meyer)" w:date="2024-07-13T10:37:00Z">
        <w:r>
          <w:t>[</w:t>
        </w:r>
      </w:ins>
      <w:ins w:id="18" w:author="USA" w:date="2024-07-11T23:49:00Z">
        <w:r w:rsidR="00A139D2">
          <w:t xml:space="preserve">Each CPC shall report its </w:t>
        </w:r>
      </w:ins>
      <w:ins w:id="19" w:author="JP (Meyer)" w:date="2024-07-13T10:30:00Z">
        <w:r w:rsidR="00ED6861">
          <w:t>sport fishery</w:t>
        </w:r>
      </w:ins>
      <w:ins w:id="20" w:author="USA" w:date="2024-07-11T23:49:00Z">
        <w:del w:id="21" w:author="JP (Meyer)" w:date="2024-07-13T10:30:00Z">
          <w:r w:rsidR="00A139D2" w:rsidDel="00ED6861">
            <w:delText>recreational (i.e., sportfishing)</w:delText>
          </w:r>
        </w:del>
        <w:r w:rsidR="00A139D2">
          <w:t xml:space="preserve"> catches annually by June 30.</w:t>
        </w:r>
      </w:ins>
      <w:ins w:id="22" w:author="United States" w:date="2024-07-13T07:18:00Z">
        <w:r w:rsidR="00354622">
          <w:t xml:space="preserve"> </w:t>
        </w:r>
      </w:ins>
      <w:ins w:id="23" w:author="United States" w:date="2024-07-13T07:19:00Z">
        <w:r w:rsidR="00354622" w:rsidRPr="00354622">
          <w:t xml:space="preserve">Each CPC shall </w:t>
        </w:r>
        <w:del w:id="24" w:author="JP (Meyer)" w:date="2024-07-13T13:28:00Z">
          <w:r w:rsidR="00354622" w:rsidRPr="00354622" w:rsidDel="007474D7">
            <w:delText xml:space="preserve">continue to </w:delText>
          </w:r>
        </w:del>
        <w:r w:rsidR="00354622" w:rsidRPr="00354622">
          <w:t xml:space="preserve">ensure that catches of Pacific bluefin tuna by sportfishing vessels operating under its jurisdiction are </w:t>
        </w:r>
        <w:del w:id="25" w:author="JP (Meyer)" w:date="2024-07-13T13:28:00Z">
          <w:r w:rsidR="00354622" w:rsidRPr="00354622" w:rsidDel="007474D7">
            <w:delText>managed</w:delText>
          </w:r>
        </w:del>
      </w:ins>
      <w:ins w:id="26" w:author="JP (Meyer)" w:date="2024-07-13T13:28:00Z">
        <w:r w:rsidR="007474D7">
          <w:t>constrained</w:t>
        </w:r>
      </w:ins>
      <w:ins w:id="27" w:author="United States" w:date="2024-07-13T07:19:00Z">
        <w:r w:rsidR="00354622" w:rsidRPr="00354622">
          <w:t xml:space="preserve"> in a manner </w:t>
        </w:r>
      </w:ins>
      <w:ins w:id="28" w:author="JP (Meyer)" w:date="2024-07-13T10:32:00Z">
        <w:r w:rsidR="00ED6861">
          <w:t>consistent</w:t>
        </w:r>
      </w:ins>
      <w:ins w:id="29" w:author="United States" w:date="2024-07-13T07:19:00Z">
        <w:del w:id="30" w:author="JP (Meyer)" w:date="2024-07-13T10:33:00Z">
          <w:r w:rsidR="00354622" w:rsidRPr="00354622" w:rsidDel="00ED6861">
            <w:delText>commensurate</w:delText>
          </w:r>
        </w:del>
        <w:r w:rsidR="00354622" w:rsidRPr="00354622">
          <w:t xml:space="preserve"> with commercial </w:t>
        </w:r>
        <w:del w:id="31" w:author="JP (Meyer)" w:date="2024-07-13T10:31:00Z">
          <w:r w:rsidR="00354622" w:rsidRPr="00354622" w:rsidDel="00ED6861">
            <w:delText>catches</w:delText>
          </w:r>
        </w:del>
      </w:ins>
      <w:ins w:id="32" w:author="JP (Meyer)" w:date="2024-07-13T10:31:00Z">
        <w:r w:rsidR="00ED6861">
          <w:t>fisheries</w:t>
        </w:r>
      </w:ins>
      <w:ins w:id="33" w:author="JP (Meyer)" w:date="2024-07-13T13:28:00Z">
        <w:r w:rsidR="007474D7">
          <w:t xml:space="preserve">, </w:t>
        </w:r>
        <w:proofErr w:type="gramStart"/>
        <w:r w:rsidR="007474D7">
          <w:t>taking into account</w:t>
        </w:r>
        <w:proofErr w:type="gramEnd"/>
        <w:r w:rsidR="007474D7">
          <w:t xml:space="preserve"> increasing catch by </w:t>
        </w:r>
      </w:ins>
      <w:ins w:id="34" w:author="JP (Meyer)" w:date="2024-07-13T13:29:00Z">
        <w:r w:rsidR="007474D7">
          <w:t xml:space="preserve">the </w:t>
        </w:r>
      </w:ins>
      <w:ins w:id="35" w:author="JP (Meyer)" w:date="2024-07-13T13:28:00Z">
        <w:r w:rsidR="007474D7">
          <w:t>sport fisher</w:t>
        </w:r>
      </w:ins>
      <w:ins w:id="36" w:author="JP (Meyer)" w:date="2024-07-13T13:29:00Z">
        <w:r w:rsidR="007474D7">
          <w:t>y</w:t>
        </w:r>
      </w:ins>
      <w:ins w:id="37" w:author="JP (Meyer)" w:date="2024-07-13T13:28:00Z">
        <w:r w:rsidR="007474D7">
          <w:t xml:space="preserve"> in recent years</w:t>
        </w:r>
      </w:ins>
      <w:ins w:id="38" w:author="United States" w:date="2024-07-13T07:19:00Z">
        <w:r w:rsidR="00354622" w:rsidRPr="00354622">
          <w:t>.</w:t>
        </w:r>
      </w:ins>
      <w:ins w:id="39" w:author="USA" w:date="2024-07-11T23:49:00Z">
        <w:r w:rsidR="00A139D2">
          <w:t xml:space="preserve"> </w:t>
        </w:r>
      </w:ins>
      <w:ins w:id="40" w:author="JP (Meyer)" w:date="2024-07-13T10:37:00Z">
        <w:r>
          <w:t>]</w:t>
        </w:r>
      </w:ins>
    </w:p>
    <w:p w14:paraId="2E66FCC8" w14:textId="51F082AB" w:rsidR="00D17BA9" w:rsidRPr="00A83D45" w:rsidRDefault="007026CD">
      <w:pPr>
        <w:numPr>
          <w:ilvl w:val="0"/>
          <w:numId w:val="1"/>
        </w:numPr>
        <w:pBdr>
          <w:top w:val="nil"/>
          <w:left w:val="nil"/>
          <w:bottom w:val="nil"/>
          <w:right w:val="nil"/>
          <w:between w:val="nil"/>
        </w:pBdr>
        <w:tabs>
          <w:tab w:val="left" w:pos="777"/>
        </w:tabs>
        <w:spacing w:before="119"/>
        <w:ind w:right="215"/>
        <w:jc w:val="both"/>
      </w:pPr>
      <w:r w:rsidRPr="00A83D45">
        <w:t>During 202</w:t>
      </w:r>
      <w:r w:rsidR="00D24AC7">
        <w:t>5</w:t>
      </w:r>
      <w:r w:rsidRPr="00A83D45">
        <w:t>-202</w:t>
      </w:r>
      <w:r w:rsidR="00D24AC7">
        <w:t>6</w:t>
      </w:r>
      <w:r w:rsidRPr="00A83D45">
        <w:t>, in the IATTC Convention Area, combined total commercial catches of Pacific bluefin tuna by all CPCs shall not exceed the catch limit of</w:t>
      </w:r>
      <w:r w:rsidR="009E7885" w:rsidRPr="00A83D45">
        <w:t xml:space="preserve"> </w:t>
      </w:r>
      <w:r w:rsidR="00AF0D22">
        <w:t>11,985</w:t>
      </w:r>
      <w:r w:rsidRPr="00A83D45">
        <w:t xml:space="preserve"> metric tons. </w:t>
      </w:r>
      <w:r w:rsidR="00CD4930" w:rsidRPr="00A83D45">
        <w:t>The biennial catch limits for each CPC are specified below in paragra</w:t>
      </w:r>
      <w:r w:rsidR="00F652CA" w:rsidRPr="00A83D45">
        <w:t>ph 5</w:t>
      </w:r>
      <w:r w:rsidR="00CD4930" w:rsidRPr="00A83D45">
        <w:t xml:space="preserve">. Within each biennium, CPCs also shall not exceed a one-year maximum catch limit, as specified below in </w:t>
      </w:r>
      <w:r w:rsidR="00F652CA" w:rsidRPr="00A83D45">
        <w:t>paragraph 5</w:t>
      </w:r>
      <w:r w:rsidR="00CD4930" w:rsidRPr="00A83D45">
        <w:t>.</w:t>
      </w:r>
      <w:ins w:id="41" w:author="USA" w:date="2024-07-11T23:50:00Z">
        <w:r w:rsidR="00A139D2">
          <w:rPr>
            <w:rStyle w:val="FootnoteReference"/>
          </w:rPr>
          <w:footnoteReference w:id="2"/>
        </w:r>
      </w:ins>
    </w:p>
    <w:p w14:paraId="0DA98D8C" w14:textId="77777777" w:rsidR="00F652CA" w:rsidRPr="006D3E50" w:rsidRDefault="00F652CA" w:rsidP="006D3E50">
      <w:pPr>
        <w:numPr>
          <w:ilvl w:val="0"/>
          <w:numId w:val="1"/>
        </w:numPr>
        <w:pBdr>
          <w:top w:val="nil"/>
          <w:left w:val="nil"/>
          <w:bottom w:val="nil"/>
          <w:right w:val="nil"/>
          <w:between w:val="nil"/>
        </w:pBdr>
        <w:tabs>
          <w:tab w:val="left" w:pos="777"/>
        </w:tabs>
        <w:ind w:left="778" w:right="216" w:hanging="461"/>
        <w:jc w:val="both"/>
        <w:rPr>
          <w:sz w:val="2"/>
          <w:szCs w:val="2"/>
        </w:rPr>
      </w:pPr>
    </w:p>
    <w:tbl>
      <w:tblPr>
        <w:tblStyle w:val="TableGrid"/>
        <w:tblW w:w="0" w:type="auto"/>
        <w:jc w:val="center"/>
        <w:tblLook w:val="04A0" w:firstRow="1" w:lastRow="0" w:firstColumn="1" w:lastColumn="0" w:noHBand="0" w:noVBand="1"/>
      </w:tblPr>
      <w:tblGrid>
        <w:gridCol w:w="3865"/>
        <w:gridCol w:w="1888"/>
        <w:gridCol w:w="1802"/>
      </w:tblGrid>
      <w:tr w:rsidR="00A83D45" w:rsidRPr="00A83D45" w14:paraId="747C4C6F" w14:textId="77777777" w:rsidTr="006D3E50">
        <w:trPr>
          <w:trHeight w:val="334"/>
          <w:jc w:val="center"/>
        </w:trPr>
        <w:tc>
          <w:tcPr>
            <w:tcW w:w="3865" w:type="dxa"/>
            <w:vAlign w:val="center"/>
          </w:tcPr>
          <w:p w14:paraId="13A2F2CF" w14:textId="77777777" w:rsidR="00CD4930" w:rsidRPr="00A83D45" w:rsidRDefault="00CD4930" w:rsidP="006D3E50">
            <w:pPr>
              <w:tabs>
                <w:tab w:val="left" w:pos="777"/>
              </w:tabs>
              <w:ind w:left="69" w:right="216"/>
              <w:jc w:val="center"/>
            </w:pPr>
          </w:p>
        </w:tc>
        <w:tc>
          <w:tcPr>
            <w:tcW w:w="1888" w:type="dxa"/>
            <w:vAlign w:val="center"/>
          </w:tcPr>
          <w:p w14:paraId="6D49B81A" w14:textId="77777777" w:rsidR="00CD4930" w:rsidRPr="00A048C9" w:rsidRDefault="00CD4930" w:rsidP="006D3E50">
            <w:pPr>
              <w:tabs>
                <w:tab w:val="left" w:pos="777"/>
              </w:tabs>
              <w:ind w:left="69" w:right="216"/>
              <w:jc w:val="center"/>
              <w:rPr>
                <w:b/>
              </w:rPr>
            </w:pPr>
            <w:r w:rsidRPr="00A048C9">
              <w:rPr>
                <w:b/>
              </w:rPr>
              <w:t>Mexico</w:t>
            </w:r>
          </w:p>
        </w:tc>
        <w:tc>
          <w:tcPr>
            <w:tcW w:w="1802" w:type="dxa"/>
            <w:vAlign w:val="center"/>
          </w:tcPr>
          <w:p w14:paraId="4028B388" w14:textId="77777777" w:rsidR="00CD4930" w:rsidRPr="00A048C9" w:rsidRDefault="00CD4930" w:rsidP="006D3E50">
            <w:pPr>
              <w:tabs>
                <w:tab w:val="left" w:pos="777"/>
              </w:tabs>
              <w:ind w:left="69" w:right="216"/>
              <w:jc w:val="center"/>
              <w:rPr>
                <w:b/>
              </w:rPr>
            </w:pPr>
            <w:r w:rsidRPr="00A048C9">
              <w:rPr>
                <w:b/>
              </w:rPr>
              <w:t>United States</w:t>
            </w:r>
          </w:p>
        </w:tc>
      </w:tr>
      <w:tr w:rsidR="00A83D45" w:rsidRPr="00A83D45" w14:paraId="41D2E3E0" w14:textId="77777777" w:rsidTr="006D3E50">
        <w:trPr>
          <w:trHeight w:val="344"/>
          <w:jc w:val="center"/>
        </w:trPr>
        <w:tc>
          <w:tcPr>
            <w:tcW w:w="3865" w:type="dxa"/>
            <w:vAlign w:val="center"/>
          </w:tcPr>
          <w:p w14:paraId="0E99E750" w14:textId="2F5C0AB9" w:rsidR="00CD4930" w:rsidRPr="00A83D45" w:rsidRDefault="00CD4930" w:rsidP="006D3E50">
            <w:pPr>
              <w:tabs>
                <w:tab w:val="left" w:pos="777"/>
              </w:tabs>
              <w:ind w:left="69" w:right="216"/>
            </w:pPr>
            <w:r w:rsidRPr="00A83D45">
              <w:t>202</w:t>
            </w:r>
            <w:r w:rsidR="00AF0D22">
              <w:t>5</w:t>
            </w:r>
            <w:r w:rsidRPr="00A83D45">
              <w:t>-202</w:t>
            </w:r>
            <w:r w:rsidR="00AF0D22">
              <w:t>6</w:t>
            </w:r>
            <w:r w:rsidRPr="00A83D45">
              <w:t xml:space="preserve"> biennial limit</w:t>
            </w:r>
          </w:p>
        </w:tc>
        <w:tc>
          <w:tcPr>
            <w:tcW w:w="1888" w:type="dxa"/>
            <w:vAlign w:val="center"/>
          </w:tcPr>
          <w:p w14:paraId="414B9B04" w14:textId="3760D1AA" w:rsidR="00CD4930" w:rsidRPr="00A83D45" w:rsidRDefault="000F18B3" w:rsidP="006D3E50">
            <w:pPr>
              <w:tabs>
                <w:tab w:val="left" w:pos="777"/>
              </w:tabs>
              <w:ind w:left="69" w:right="216"/>
              <w:jc w:val="center"/>
            </w:pPr>
            <w:ins w:id="50" w:author="USA" w:date="2024-07-11T23:51:00Z">
              <w:r>
                <w:t>[</w:t>
              </w:r>
            </w:ins>
            <w:r w:rsidR="00AF0D22">
              <w:t>8,970</w:t>
            </w:r>
            <w:ins w:id="51" w:author="USA" w:date="2024-07-11T23:51:00Z">
              <w:r>
                <w:t>]</w:t>
              </w:r>
            </w:ins>
            <w:ins w:id="52" w:author="USA" w:date="2024-07-12T16:41:00Z">
              <w:r w:rsidR="00EC6183">
                <w:t xml:space="preserve"> [</w:t>
              </w:r>
            </w:ins>
            <w:ins w:id="53" w:author="USA" w:date="2024-07-12T16:42:00Z">
              <w:r w:rsidR="00EC6183">
                <w:t>10,463]</w:t>
              </w:r>
            </w:ins>
            <w:r w:rsidR="00CD4930" w:rsidRPr="00A83D45">
              <w:t xml:space="preserve"> mt</w:t>
            </w:r>
          </w:p>
        </w:tc>
        <w:tc>
          <w:tcPr>
            <w:tcW w:w="1802" w:type="dxa"/>
            <w:vAlign w:val="center"/>
          </w:tcPr>
          <w:p w14:paraId="260FA8FE" w14:textId="0FB799BD" w:rsidR="00CD4930" w:rsidRPr="00A83D45" w:rsidRDefault="000F18B3" w:rsidP="006D3E50">
            <w:pPr>
              <w:tabs>
                <w:tab w:val="left" w:pos="777"/>
              </w:tabs>
              <w:ind w:left="69" w:right="216"/>
              <w:jc w:val="center"/>
            </w:pPr>
            <w:ins w:id="54" w:author="USA" w:date="2024-07-11T23:51:00Z">
              <w:r>
                <w:t>[</w:t>
              </w:r>
            </w:ins>
            <w:r w:rsidR="00AF0D22">
              <w:t>3,015</w:t>
            </w:r>
            <w:ins w:id="55" w:author="USA" w:date="2024-07-11T23:51:00Z">
              <w:r>
                <w:t>]</w:t>
              </w:r>
            </w:ins>
            <w:r w:rsidR="00CD4930" w:rsidRPr="00A83D45">
              <w:t xml:space="preserve"> </w:t>
            </w:r>
            <w:ins w:id="56" w:author="USA" w:date="2024-07-12T16:42:00Z">
              <w:r w:rsidR="00EC6183">
                <w:t>[1,5</w:t>
              </w:r>
            </w:ins>
            <w:ins w:id="57" w:author="USA" w:date="2024-07-12T16:43:00Z">
              <w:r w:rsidR="00EC6183">
                <w:t xml:space="preserve">22] </w:t>
              </w:r>
            </w:ins>
            <w:r w:rsidR="00CD4930" w:rsidRPr="00A83D45">
              <w:t>mt</w:t>
            </w:r>
          </w:p>
        </w:tc>
      </w:tr>
      <w:tr w:rsidR="00A83D45" w:rsidRPr="00A83D45" w14:paraId="5BB5CB43" w14:textId="77777777" w:rsidTr="006D3E50">
        <w:trPr>
          <w:trHeight w:val="334"/>
          <w:jc w:val="center"/>
        </w:trPr>
        <w:tc>
          <w:tcPr>
            <w:tcW w:w="3865" w:type="dxa"/>
            <w:vAlign w:val="center"/>
          </w:tcPr>
          <w:p w14:paraId="527CECC7" w14:textId="21CE4B24" w:rsidR="00CD4930" w:rsidRPr="00A83D45" w:rsidRDefault="00CD4930" w:rsidP="006D3E50">
            <w:pPr>
              <w:tabs>
                <w:tab w:val="left" w:pos="777"/>
              </w:tabs>
              <w:ind w:left="69" w:right="216"/>
            </w:pPr>
            <w:r w:rsidRPr="00A83D45">
              <w:t>One-year maximum for 202</w:t>
            </w:r>
            <w:r w:rsidR="00AF0D22">
              <w:t>5</w:t>
            </w:r>
            <w:r w:rsidRPr="00A83D45">
              <w:t>-202</w:t>
            </w:r>
            <w:r w:rsidR="00AF0D22">
              <w:t>6</w:t>
            </w:r>
          </w:p>
        </w:tc>
        <w:tc>
          <w:tcPr>
            <w:tcW w:w="1888" w:type="dxa"/>
            <w:vAlign w:val="center"/>
          </w:tcPr>
          <w:p w14:paraId="1D94776B" w14:textId="0F201BD5" w:rsidR="00CD4930" w:rsidRPr="00A83D45" w:rsidRDefault="000F18B3" w:rsidP="006D3E50">
            <w:pPr>
              <w:tabs>
                <w:tab w:val="left" w:pos="777"/>
              </w:tabs>
              <w:ind w:left="69" w:right="216"/>
              <w:jc w:val="center"/>
            </w:pPr>
            <w:ins w:id="58" w:author="USA" w:date="2024-07-11T23:51:00Z">
              <w:r>
                <w:t>[</w:t>
              </w:r>
            </w:ins>
            <w:r w:rsidR="00AF0D22">
              <w:t>5,233</w:t>
            </w:r>
            <w:ins w:id="59" w:author="USA" w:date="2024-07-11T23:51:00Z">
              <w:r>
                <w:t>]</w:t>
              </w:r>
            </w:ins>
            <w:r w:rsidR="00CD4930" w:rsidRPr="00A83D45">
              <w:t xml:space="preserve"> </w:t>
            </w:r>
            <w:ins w:id="60" w:author="USA" w:date="2024-07-12T16:43:00Z">
              <w:r w:rsidR="00EC6183">
                <w:t xml:space="preserve">[6,121] </w:t>
              </w:r>
            </w:ins>
            <w:r w:rsidR="00CD4930" w:rsidRPr="00A83D45">
              <w:t>mt</w:t>
            </w:r>
          </w:p>
        </w:tc>
        <w:tc>
          <w:tcPr>
            <w:tcW w:w="1802" w:type="dxa"/>
            <w:vAlign w:val="center"/>
          </w:tcPr>
          <w:p w14:paraId="63B617A4" w14:textId="2BB6ABCC" w:rsidR="00CD4930" w:rsidRPr="00A83D45" w:rsidRDefault="000F18B3" w:rsidP="006D3E50">
            <w:pPr>
              <w:tabs>
                <w:tab w:val="left" w:pos="777"/>
              </w:tabs>
              <w:ind w:left="69" w:right="216"/>
              <w:jc w:val="center"/>
            </w:pPr>
            <w:ins w:id="61" w:author="USA" w:date="2024-07-11T23:51:00Z">
              <w:r>
                <w:t>[</w:t>
              </w:r>
            </w:ins>
            <w:r w:rsidR="00AF0D22">
              <w:t>2,135</w:t>
            </w:r>
            <w:ins w:id="62" w:author="USA" w:date="2024-07-11T23:51:00Z">
              <w:r>
                <w:t>]</w:t>
              </w:r>
            </w:ins>
            <w:r w:rsidR="00CD4930" w:rsidRPr="00A83D45">
              <w:t xml:space="preserve"> </w:t>
            </w:r>
            <w:ins w:id="63" w:author="USA" w:date="2024-07-12T16:43:00Z">
              <w:r w:rsidR="00EC6183">
                <w:t xml:space="preserve">[890] </w:t>
              </w:r>
            </w:ins>
            <w:r w:rsidR="00CD4930" w:rsidRPr="00A83D45">
              <w:t>mt</w:t>
            </w:r>
          </w:p>
        </w:tc>
      </w:tr>
    </w:tbl>
    <w:p w14:paraId="3FFC4FBC" w14:textId="48DD886E" w:rsidR="00D17BA9" w:rsidRPr="00A83D45" w:rsidRDefault="007026CD" w:rsidP="00A048C9">
      <w:pPr>
        <w:numPr>
          <w:ilvl w:val="1"/>
          <w:numId w:val="1"/>
        </w:numPr>
        <w:pBdr>
          <w:top w:val="nil"/>
          <w:left w:val="nil"/>
          <w:bottom w:val="nil"/>
          <w:right w:val="nil"/>
          <w:between w:val="nil"/>
        </w:pBdr>
        <w:tabs>
          <w:tab w:val="left" w:pos="777"/>
        </w:tabs>
        <w:spacing w:before="121"/>
        <w:ind w:left="1260" w:right="215"/>
        <w:jc w:val="both"/>
      </w:pPr>
      <w:r w:rsidRPr="00A83D45">
        <w:t>During 202</w:t>
      </w:r>
      <w:r w:rsidR="00AF0D22">
        <w:t>5</w:t>
      </w:r>
      <w:r w:rsidRPr="00A83D45">
        <w:t>-202</w:t>
      </w:r>
      <w:r w:rsidR="00AF0D22">
        <w:t>6</w:t>
      </w:r>
      <w:r w:rsidRPr="00A83D45">
        <w:t xml:space="preserve">, the United States may catch up to </w:t>
      </w:r>
      <w:ins w:id="64" w:author="USA" w:date="2024-07-11T23:52:00Z">
        <w:r w:rsidR="000F18B3">
          <w:t>[</w:t>
        </w:r>
      </w:ins>
      <w:r w:rsidR="00AF0D22">
        <w:t>3,015</w:t>
      </w:r>
      <w:ins w:id="65" w:author="USA" w:date="2024-07-11T23:52:00Z">
        <w:r w:rsidR="000F18B3">
          <w:t>]</w:t>
        </w:r>
      </w:ins>
      <w:r w:rsidRPr="00A83D45">
        <w:t xml:space="preserve"> </w:t>
      </w:r>
      <w:ins w:id="66" w:author="USA" w:date="2024-07-12T16:54:00Z">
        <w:r w:rsidR="00F20266">
          <w:t xml:space="preserve">[1,522] </w:t>
        </w:r>
      </w:ins>
      <w:r w:rsidRPr="00A83D45">
        <w:t>metric tons</w:t>
      </w:r>
      <w:r w:rsidR="00CD4930" w:rsidRPr="00A83D45">
        <w:t xml:space="preserve"> for both years combined (biennial limit),</w:t>
      </w:r>
      <w:r w:rsidRPr="00A83D45">
        <w:t xml:space="preserve"> </w:t>
      </w:r>
      <w:r w:rsidR="00CD4930" w:rsidRPr="00A83D45">
        <w:t xml:space="preserve">and up to </w:t>
      </w:r>
      <w:ins w:id="67" w:author="USA" w:date="2024-07-11T23:52:00Z">
        <w:r w:rsidR="000F18B3">
          <w:t>[</w:t>
        </w:r>
      </w:ins>
      <w:r w:rsidR="00AF0D22">
        <w:t>2,135</w:t>
      </w:r>
      <w:ins w:id="68" w:author="USA" w:date="2024-07-11T23:52:00Z">
        <w:r w:rsidR="000F18B3">
          <w:t>]</w:t>
        </w:r>
      </w:ins>
      <w:r w:rsidR="00CD4930" w:rsidRPr="00A83D45">
        <w:t xml:space="preserve"> </w:t>
      </w:r>
      <w:ins w:id="69" w:author="USA" w:date="2024-07-12T16:55:00Z">
        <w:r w:rsidR="00F20266">
          <w:t>[</w:t>
        </w:r>
      </w:ins>
      <w:ins w:id="70" w:author="USA" w:date="2024-07-12T16:54:00Z">
        <w:r w:rsidR="00F20266">
          <w:t xml:space="preserve">890] </w:t>
        </w:r>
      </w:ins>
      <w:r w:rsidR="007911FB" w:rsidRPr="00A83D45">
        <w:t>metric tons in either year (one-year maximum).</w:t>
      </w:r>
      <w:r w:rsidR="00CD4930" w:rsidRPr="00A83D45">
        <w:t xml:space="preserve"> </w:t>
      </w:r>
      <w:r w:rsidRPr="00A83D45">
        <w:t xml:space="preserve">The catch limits for the United States will be subtracted and reserved from the total catch limits in paragraph </w:t>
      </w:r>
      <w:r w:rsidR="007911FB" w:rsidRPr="00A83D45">
        <w:t>4</w:t>
      </w:r>
      <w:r w:rsidRPr="00A83D45">
        <w:t xml:space="preserve"> for the exclusive use of the United States.</w:t>
      </w:r>
    </w:p>
    <w:p w14:paraId="4D8BB949" w14:textId="2B0AB081" w:rsidR="0075758A" w:rsidRDefault="007026CD" w:rsidP="00A048C9">
      <w:pPr>
        <w:numPr>
          <w:ilvl w:val="1"/>
          <w:numId w:val="1"/>
        </w:numPr>
        <w:pBdr>
          <w:top w:val="nil"/>
          <w:left w:val="nil"/>
          <w:bottom w:val="nil"/>
          <w:right w:val="nil"/>
          <w:between w:val="nil"/>
        </w:pBdr>
        <w:tabs>
          <w:tab w:val="left" w:pos="778"/>
        </w:tabs>
        <w:spacing w:before="119"/>
        <w:ind w:left="1260" w:right="214"/>
        <w:jc w:val="both"/>
      </w:pPr>
      <w:r w:rsidRPr="00A83D45">
        <w:t>During 202</w:t>
      </w:r>
      <w:r w:rsidR="00AF0D22">
        <w:t>5</w:t>
      </w:r>
      <w:r w:rsidRPr="00A83D45">
        <w:t>-202</w:t>
      </w:r>
      <w:r w:rsidR="00AF0D22">
        <w:t>6</w:t>
      </w:r>
      <w:r w:rsidRPr="00A83D45">
        <w:t xml:space="preserve">, Mexico may catch up to </w:t>
      </w:r>
      <w:ins w:id="71" w:author="USA" w:date="2024-07-11T23:52:00Z">
        <w:r w:rsidR="000F18B3">
          <w:t>[</w:t>
        </w:r>
      </w:ins>
      <w:r w:rsidR="00AF0D22">
        <w:t>8,970</w:t>
      </w:r>
      <w:ins w:id="72" w:author="USA" w:date="2024-07-11T23:52:00Z">
        <w:r w:rsidR="000F18B3">
          <w:t>]</w:t>
        </w:r>
      </w:ins>
      <w:r w:rsidRPr="00A83D45">
        <w:t xml:space="preserve"> </w:t>
      </w:r>
      <w:ins w:id="73" w:author="USA" w:date="2024-07-12T16:55:00Z">
        <w:r w:rsidR="00F20266">
          <w:t xml:space="preserve">[10,463] </w:t>
        </w:r>
      </w:ins>
      <w:r w:rsidRPr="00A83D45">
        <w:t>metric tons</w:t>
      </w:r>
      <w:r w:rsidR="007911FB" w:rsidRPr="00A83D45">
        <w:t xml:space="preserve"> for both years combined (biennial limit), and up to </w:t>
      </w:r>
      <w:ins w:id="74" w:author="USA" w:date="2024-07-11T23:52:00Z">
        <w:r w:rsidR="000F18B3">
          <w:t>[</w:t>
        </w:r>
      </w:ins>
      <w:r w:rsidR="00AF0D22">
        <w:t>5,233</w:t>
      </w:r>
      <w:ins w:id="75" w:author="USA" w:date="2024-07-11T23:52:00Z">
        <w:r w:rsidR="000F18B3">
          <w:t>]</w:t>
        </w:r>
      </w:ins>
      <w:r w:rsidR="007911FB" w:rsidRPr="00A83D45">
        <w:t xml:space="preserve"> </w:t>
      </w:r>
      <w:ins w:id="76" w:author="USA" w:date="2024-07-12T16:55:00Z">
        <w:r w:rsidR="00F20266">
          <w:t xml:space="preserve">[6,121] </w:t>
        </w:r>
      </w:ins>
      <w:r w:rsidR="007911FB" w:rsidRPr="00A83D45">
        <w:t>metric tons in either year (one-year maximum)</w:t>
      </w:r>
      <w:r w:rsidRPr="00A83D45">
        <w:t xml:space="preserve">. The catch limits for Mexico will be subtracted and reserved from the total catch limits in paragraph </w:t>
      </w:r>
      <w:r w:rsidR="007911FB" w:rsidRPr="00A83D45">
        <w:t>4</w:t>
      </w:r>
      <w:r w:rsidRPr="00A83D45">
        <w:t xml:space="preserve"> for the exclusive use of Mexico.</w:t>
      </w:r>
    </w:p>
    <w:p w14:paraId="3998653B" w14:textId="5A34D4A6" w:rsidR="00D17BA9" w:rsidRPr="00A83D45" w:rsidRDefault="0075758A" w:rsidP="0075758A">
      <w:r>
        <w:br w:type="page"/>
      </w:r>
    </w:p>
    <w:p w14:paraId="04500522" w14:textId="3EAD9FB9" w:rsidR="00D17BA9" w:rsidRPr="00A83D45" w:rsidRDefault="007026CD">
      <w:pPr>
        <w:numPr>
          <w:ilvl w:val="0"/>
          <w:numId w:val="1"/>
        </w:numPr>
        <w:pBdr>
          <w:top w:val="nil"/>
          <w:left w:val="nil"/>
          <w:bottom w:val="nil"/>
          <w:right w:val="nil"/>
          <w:between w:val="nil"/>
        </w:pBdr>
        <w:tabs>
          <w:tab w:val="left" w:pos="778"/>
        </w:tabs>
        <w:spacing w:before="120"/>
        <w:ind w:left="777" w:right="216"/>
        <w:jc w:val="both"/>
      </w:pPr>
      <w:r w:rsidRPr="00A83D45">
        <w:lastRenderedPageBreak/>
        <w:t xml:space="preserve">Any over-harvest shall be deducted from the catch limit in the following year in accordance with Paragraph </w:t>
      </w:r>
      <w:r w:rsidR="00AF0D22">
        <w:t>5</w:t>
      </w:r>
      <w:r w:rsidRPr="00A83D45">
        <w:t xml:space="preserve"> of Resolution C-</w:t>
      </w:r>
      <w:r w:rsidR="00F652CA" w:rsidRPr="00A83D45">
        <w:t>2</w:t>
      </w:r>
      <w:r w:rsidR="00AF0D22">
        <w:t>3</w:t>
      </w:r>
      <w:r w:rsidR="00F652CA" w:rsidRPr="00A83D45">
        <w:t>-01</w:t>
      </w:r>
      <w:r w:rsidRPr="00A83D45">
        <w:t>. Over-harvest of the</w:t>
      </w:r>
      <w:r w:rsidR="00AF0D22">
        <w:t xml:space="preserve"> 2023-2024</w:t>
      </w:r>
      <w:r w:rsidRPr="00A83D45">
        <w:t xml:space="preserve"> biennial catch limits established in Resolution C-</w:t>
      </w:r>
      <w:r w:rsidR="00AF0D22">
        <w:t>21</w:t>
      </w:r>
      <w:r w:rsidRPr="00A83D45">
        <w:t>-0</w:t>
      </w:r>
      <w:r w:rsidR="00AF0D22">
        <w:t>5</w:t>
      </w:r>
      <w:r w:rsidRPr="00A83D45">
        <w:t xml:space="preserve"> shall be deducted from 202</w:t>
      </w:r>
      <w:r w:rsidR="00AF0D22">
        <w:t>5-2026</w:t>
      </w:r>
      <w:r w:rsidRPr="00A83D45">
        <w:t xml:space="preserve"> catch limits applicable to this Resolution. </w:t>
      </w:r>
    </w:p>
    <w:p w14:paraId="0CE19424" w14:textId="1293B8A5" w:rsidR="00D17BA9" w:rsidRPr="00A83D45" w:rsidRDefault="007026CD">
      <w:pPr>
        <w:numPr>
          <w:ilvl w:val="0"/>
          <w:numId w:val="1"/>
        </w:numPr>
        <w:pBdr>
          <w:top w:val="nil"/>
          <w:left w:val="nil"/>
          <w:bottom w:val="nil"/>
          <w:right w:val="nil"/>
          <w:between w:val="nil"/>
        </w:pBdr>
        <w:tabs>
          <w:tab w:val="left" w:pos="778"/>
        </w:tabs>
        <w:spacing w:before="121"/>
        <w:ind w:left="777" w:right="217"/>
        <w:jc w:val="both"/>
      </w:pPr>
      <w:r w:rsidRPr="00A83D45">
        <w:t xml:space="preserve">Under-harvest of </w:t>
      </w:r>
      <w:r w:rsidR="00CE3275">
        <w:t xml:space="preserve">2023-2024 </w:t>
      </w:r>
      <w:r w:rsidRPr="00A83D45">
        <w:t>biennial catch limits established in Resolution C-</w:t>
      </w:r>
      <w:r w:rsidR="00AF0D22">
        <w:t>2</w:t>
      </w:r>
      <w:r w:rsidR="00CE3275">
        <w:t>1</w:t>
      </w:r>
      <w:r w:rsidRPr="00A83D45">
        <w:t>-0</w:t>
      </w:r>
      <w:r w:rsidR="00CE3275">
        <w:t>5</w:t>
      </w:r>
      <w:r w:rsidRPr="00A83D45">
        <w:t xml:space="preserve"> shall be added to catch limits in this Resolution applicable to 202</w:t>
      </w:r>
      <w:r w:rsidR="00CE3275">
        <w:t>5-2026</w:t>
      </w:r>
      <w:r w:rsidRPr="00A83D45">
        <w:t xml:space="preserve"> in accordance with Paragraph </w:t>
      </w:r>
      <w:r w:rsidR="00CE3275">
        <w:t>6</w:t>
      </w:r>
      <w:r w:rsidRPr="00A83D45">
        <w:t xml:space="preserve"> of Resolution C-</w:t>
      </w:r>
      <w:r w:rsidR="00F652CA" w:rsidRPr="00A83D45">
        <w:t>2</w:t>
      </w:r>
      <w:r w:rsidR="00CE3275">
        <w:t>3</w:t>
      </w:r>
      <w:r w:rsidR="00F652CA" w:rsidRPr="00A83D45">
        <w:t>-01</w:t>
      </w:r>
      <w:r w:rsidRPr="00A83D45">
        <w:t xml:space="preserve">. </w:t>
      </w:r>
    </w:p>
    <w:p w14:paraId="44FCD1B0" w14:textId="57C1EE7C" w:rsidR="00D17BA9" w:rsidRPr="00A83D45" w:rsidRDefault="000F18B3">
      <w:pPr>
        <w:numPr>
          <w:ilvl w:val="0"/>
          <w:numId w:val="1"/>
        </w:numPr>
        <w:pBdr>
          <w:top w:val="nil"/>
          <w:left w:val="nil"/>
          <w:bottom w:val="nil"/>
          <w:right w:val="nil"/>
          <w:between w:val="nil"/>
        </w:pBdr>
        <w:tabs>
          <w:tab w:val="left" w:pos="778"/>
        </w:tabs>
        <w:spacing w:before="119"/>
        <w:ind w:left="777" w:right="213"/>
        <w:jc w:val="both"/>
      </w:pPr>
      <w:ins w:id="77" w:author="USA" w:date="2024-07-11T23:52:00Z">
        <w:r w:rsidRPr="00A83D45">
          <w:t xml:space="preserve">CPCs should endeavor to manage catches by vessels under their respective national jurisdictions in such a manner and through such mechanisms as might be applied, with the objective of reducing the proportion of fish of less than 30 kg in the catch toward 50% of total catch, taking into consideration the scientific advice of the ISC and the IATTC staff. </w:t>
        </w:r>
      </w:ins>
      <w:r w:rsidR="007026CD" w:rsidRPr="00A83D45">
        <w:t>At the annual meeting of the IATTC in 20</w:t>
      </w:r>
      <w:r w:rsidR="00CE3275">
        <w:t>25 and 2026</w:t>
      </w:r>
      <w:r w:rsidR="007026CD" w:rsidRPr="00A83D45">
        <w:t xml:space="preserve">, the Scientific Staff shall present the results of the previous year’s fishing season in this regard for the Commission’s review. </w:t>
      </w:r>
    </w:p>
    <w:p w14:paraId="32053803" w14:textId="0CA4DAA6" w:rsidR="00D17BA9" w:rsidRPr="00A83D45" w:rsidRDefault="007026CD">
      <w:pPr>
        <w:numPr>
          <w:ilvl w:val="0"/>
          <w:numId w:val="1"/>
        </w:numPr>
        <w:pBdr>
          <w:top w:val="nil"/>
          <w:left w:val="nil"/>
          <w:bottom w:val="nil"/>
          <w:right w:val="nil"/>
          <w:between w:val="nil"/>
        </w:pBdr>
        <w:tabs>
          <w:tab w:val="left" w:pos="777"/>
        </w:tabs>
        <w:spacing w:before="120"/>
        <w:ind w:right="217"/>
        <w:jc w:val="both"/>
      </w:pPr>
      <w:r w:rsidRPr="00A83D45">
        <w:t xml:space="preserve">In each year </w:t>
      </w:r>
      <w:proofErr w:type="gramStart"/>
      <w:r w:rsidR="00CE3275">
        <w:t>in</w:t>
      </w:r>
      <w:proofErr w:type="gramEnd"/>
      <w:r w:rsidRPr="00A83D45">
        <w:t xml:space="preserve"> 202</w:t>
      </w:r>
      <w:r w:rsidR="00CE3275">
        <w:t>5</w:t>
      </w:r>
      <w:r w:rsidRPr="00A83D45">
        <w:t>-202</w:t>
      </w:r>
      <w:r w:rsidR="00CE3275">
        <w:t>6</w:t>
      </w:r>
      <w:r w:rsidRPr="00A83D45">
        <w:t xml:space="preserve">, each CPC shall report its </w:t>
      </w:r>
      <w:r w:rsidR="00153A64">
        <w:t xml:space="preserve">commercial </w:t>
      </w:r>
      <w:r w:rsidRPr="00A83D45">
        <w:t>catches to the Director weekly after 50% of its annual catch limit in each year is reached.</w:t>
      </w:r>
      <w:r w:rsidR="00CE3275">
        <w:t xml:space="preserve"> </w:t>
      </w:r>
      <w:del w:id="78" w:author="USA" w:date="2024-07-11T23:53:00Z">
        <w:r w:rsidR="00CE3275" w:rsidDel="000F18B3">
          <w:rPr>
            <w:color w:val="000000"/>
          </w:rPr>
          <w:delText xml:space="preserve">Each CPC shall report its recreational </w:delText>
        </w:r>
        <w:r w:rsidR="00F72F22" w:rsidDel="000F18B3">
          <w:rPr>
            <w:color w:val="000000"/>
          </w:rPr>
          <w:delText xml:space="preserve">(i.e., sportfishing) </w:delText>
        </w:r>
        <w:r w:rsidR="00CE3275" w:rsidDel="000F18B3">
          <w:rPr>
            <w:color w:val="000000"/>
          </w:rPr>
          <w:delText>catches annually by June 30.</w:delText>
        </w:r>
      </w:del>
    </w:p>
    <w:p w14:paraId="0D429439" w14:textId="160FCE17" w:rsidR="00D17BA9" w:rsidRPr="00A83D45" w:rsidRDefault="007026CD">
      <w:pPr>
        <w:numPr>
          <w:ilvl w:val="0"/>
          <w:numId w:val="1"/>
        </w:numPr>
        <w:pBdr>
          <w:top w:val="nil"/>
          <w:left w:val="nil"/>
          <w:bottom w:val="nil"/>
          <w:right w:val="nil"/>
          <w:between w:val="nil"/>
        </w:pBdr>
        <w:tabs>
          <w:tab w:val="left" w:pos="776"/>
        </w:tabs>
        <w:spacing w:before="119"/>
        <w:ind w:left="775" w:right="217"/>
        <w:jc w:val="both"/>
      </w:pPr>
      <w:r w:rsidRPr="00A83D45">
        <w:t xml:space="preserve">The Director will send out notices to all CPCs when 75% and 90% of the limits in Paragraphs 4 or 5 have been reached. The Director will send out a notice to all CPCs when the limits in Paragraphs 4 or 5 have been reached. </w:t>
      </w:r>
    </w:p>
    <w:p w14:paraId="4E3D0CF9" w14:textId="54B10156" w:rsidR="00D17BA9" w:rsidRDefault="007026CD">
      <w:pPr>
        <w:numPr>
          <w:ilvl w:val="0"/>
          <w:numId w:val="1"/>
        </w:numPr>
        <w:pBdr>
          <w:top w:val="nil"/>
          <w:left w:val="nil"/>
          <w:bottom w:val="nil"/>
          <w:right w:val="nil"/>
          <w:between w:val="nil"/>
        </w:pBdr>
        <w:tabs>
          <w:tab w:val="left" w:pos="776"/>
        </w:tabs>
        <w:spacing w:before="121"/>
        <w:ind w:left="775" w:right="214"/>
        <w:jc w:val="both"/>
        <w:rPr>
          <w:ins w:id="79" w:author="USA" w:date="2024-07-11T23:53:00Z"/>
        </w:rPr>
      </w:pPr>
      <w:r w:rsidRPr="00A83D45">
        <w:t xml:space="preserve">By </w:t>
      </w:r>
      <w:r w:rsidR="00ED4825">
        <w:t xml:space="preserve">31 </w:t>
      </w:r>
      <w:r w:rsidRPr="00A83D45">
        <w:t>January of each year in 202</w:t>
      </w:r>
      <w:r w:rsidR="00CE3275">
        <w:t>5</w:t>
      </w:r>
      <w:r w:rsidRPr="00A83D45">
        <w:t>-202</w:t>
      </w:r>
      <w:r w:rsidR="00CE3275">
        <w:t>6</w:t>
      </w:r>
      <w:r w:rsidRPr="00A83D45">
        <w:t>, the Director shall notify all CPCs of the catch limit for</w:t>
      </w:r>
      <w:r w:rsidR="009E7885" w:rsidRPr="00A83D45">
        <w:t xml:space="preserve"> each year in</w:t>
      </w:r>
      <w:r w:rsidRPr="00A83D45">
        <w:t xml:space="preserve"> 202</w:t>
      </w:r>
      <w:r w:rsidR="00CE3275">
        <w:t>5</w:t>
      </w:r>
      <w:r w:rsidR="009E7885" w:rsidRPr="00A83D45">
        <w:t>-202</w:t>
      </w:r>
      <w:r w:rsidR="00CE3275">
        <w:t>6</w:t>
      </w:r>
      <w:r w:rsidRPr="00A83D45">
        <w:t xml:space="preserve"> established in Paragraphs 4 and 5 of this resolution that accounts for any over-harvest or under-harvest in accordance with Paragraphs 6 and 7 of this Resolution, and Paragraphs </w:t>
      </w:r>
      <w:r w:rsidR="00CE3275">
        <w:t>5</w:t>
      </w:r>
      <w:r w:rsidRPr="00A83D45">
        <w:t xml:space="preserve"> and </w:t>
      </w:r>
      <w:r w:rsidR="00CE3275">
        <w:t>6</w:t>
      </w:r>
      <w:r w:rsidRPr="00A83D45">
        <w:t xml:space="preserve"> of Resolution C-</w:t>
      </w:r>
      <w:r w:rsidR="001F46D3" w:rsidRPr="00A83D45">
        <w:t>2</w:t>
      </w:r>
      <w:r w:rsidR="00CE3275">
        <w:t>3</w:t>
      </w:r>
      <w:r w:rsidR="001F46D3" w:rsidRPr="00A83D45">
        <w:t>-01</w:t>
      </w:r>
      <w:r w:rsidRPr="00A83D45">
        <w:t>.</w:t>
      </w:r>
    </w:p>
    <w:p w14:paraId="62048708" w14:textId="214C2075" w:rsidR="00D17BA9" w:rsidRPr="00EC6183" w:rsidRDefault="00A374E7" w:rsidP="00EC6183">
      <w:pPr>
        <w:numPr>
          <w:ilvl w:val="0"/>
          <w:numId w:val="1"/>
        </w:numPr>
        <w:pBdr>
          <w:top w:val="nil"/>
          <w:left w:val="nil"/>
          <w:bottom w:val="nil"/>
          <w:right w:val="nil"/>
          <w:between w:val="nil"/>
        </w:pBdr>
        <w:tabs>
          <w:tab w:val="left" w:pos="776"/>
        </w:tabs>
        <w:spacing w:before="119"/>
        <w:ind w:left="775" w:right="215"/>
        <w:jc w:val="both"/>
        <w:rPr>
          <w:rFonts w:eastAsia="Times New Roman"/>
          <w:sz w:val="24"/>
          <w:szCs w:val="24"/>
        </w:rPr>
      </w:pPr>
      <w:r w:rsidRPr="00A83D45">
        <w:t>In each</w:t>
      </w:r>
      <w:r w:rsidR="009E7885" w:rsidRPr="00A83D45">
        <w:t xml:space="preserve"> year in 202</w:t>
      </w:r>
      <w:r w:rsidR="00CE3275">
        <w:t>5</w:t>
      </w:r>
      <w:r w:rsidR="009E7885" w:rsidRPr="00A83D45">
        <w:t>-202</w:t>
      </w:r>
      <w:r w:rsidR="00CE3275">
        <w:t>6</w:t>
      </w:r>
      <w:r w:rsidR="009E7885" w:rsidRPr="00A83D45">
        <w:t xml:space="preserve">, </w:t>
      </w:r>
      <w:r w:rsidR="007026CD" w:rsidRPr="00A83D45">
        <w:t>the IATTC Scientific Staff shall present an assessment to the Scientific Advisory Committee of the effectiveness of this resolution also taking into consideration the results of the ISC’s latest Pacific bluefin tuna stock assessment, harvest scenario projections performed by the ISC, and conservation and management measures for Pacific bluefin tuna adopted by the WCPFC. The Commission shall</w:t>
      </w:r>
      <w:r w:rsidR="009E7885" w:rsidRPr="00A83D45">
        <w:t xml:space="preserve"> review and consider</w:t>
      </w:r>
      <w:r w:rsidR="007026CD" w:rsidRPr="00A83D45">
        <w:t xml:space="preserve"> </w:t>
      </w:r>
      <w:r w:rsidR="009E7885" w:rsidRPr="00A83D45">
        <w:t>revising the</w:t>
      </w:r>
      <w:r w:rsidR="007026CD" w:rsidRPr="00A83D45">
        <w:t xml:space="preserve"> management measures </w:t>
      </w:r>
      <w:r w:rsidR="00672E71" w:rsidRPr="00A83D45">
        <w:t xml:space="preserve">established in this Resolution </w:t>
      </w:r>
      <w:r w:rsidR="007026CD" w:rsidRPr="00A83D45">
        <w:t>based on the best available information, including</w:t>
      </w:r>
      <w:ins w:id="80" w:author="JP (Meyer)" w:date="2024-07-13T13:26:00Z">
        <w:r w:rsidR="004B4F8D">
          <w:t xml:space="preserve"> the harvest strategy based on the management strategy evaluation expected to be completed in 2025,</w:t>
        </w:r>
      </w:ins>
      <w:r w:rsidR="007026CD" w:rsidRPr="00A83D45">
        <w:t xml:space="preserve"> the latest assessment, recruitment information, projections or other relevant information, as well as outcomes of the Joint IATTC-WCPFC NC Working Group on Pacific bluefin tuna.</w:t>
      </w:r>
      <w:ins w:id="81" w:author="JP (Meyer)" w:date="2024-07-13T13:26:00Z">
        <w:r w:rsidR="004B4F8D">
          <w:t xml:space="preserve"> </w:t>
        </w:r>
      </w:ins>
    </w:p>
    <w:sectPr w:rsidR="00D17BA9" w:rsidRPr="00EC6183" w:rsidSect="00B86170">
      <w:footerReference w:type="default" r:id="rId11"/>
      <w:pgSz w:w="12240" w:h="15840"/>
      <w:pgMar w:top="1426" w:right="1483" w:bottom="1296" w:left="1483" w:header="0" w:footer="576"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3E5FA2" w14:textId="77777777" w:rsidR="00896BAB" w:rsidRDefault="00896BAB">
      <w:r>
        <w:separator/>
      </w:r>
    </w:p>
  </w:endnote>
  <w:endnote w:type="continuationSeparator" w:id="0">
    <w:p w14:paraId="485E1596" w14:textId="77777777" w:rsidR="00896BAB" w:rsidRDefault="00896BAB">
      <w:r>
        <w:continuationSeparator/>
      </w:r>
    </w:p>
  </w:endnote>
  <w:endnote w:type="continuationNotice" w:id="1">
    <w:p w14:paraId="25B5A759" w14:textId="77777777" w:rsidR="00896BAB" w:rsidRDefault="00896B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3090860"/>
      <w:docPartObj>
        <w:docPartGallery w:val="Page Numbers (Bottom of Page)"/>
        <w:docPartUnique/>
      </w:docPartObj>
    </w:sdtPr>
    <w:sdtEndPr>
      <w:rPr>
        <w:noProof/>
      </w:rPr>
    </w:sdtEndPr>
    <w:sdtContent>
      <w:p w14:paraId="04E82B61" w14:textId="5520771C" w:rsidR="00B86170" w:rsidRDefault="00B8617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37A01E" w14:textId="77777777" w:rsidR="00D17BA9" w:rsidRDefault="00D17BA9">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75AD3" w14:textId="77777777" w:rsidR="00896BAB" w:rsidRDefault="00896BAB">
      <w:r>
        <w:separator/>
      </w:r>
    </w:p>
  </w:footnote>
  <w:footnote w:type="continuationSeparator" w:id="0">
    <w:p w14:paraId="31BF0600" w14:textId="77777777" w:rsidR="00896BAB" w:rsidRDefault="00896BAB">
      <w:r>
        <w:continuationSeparator/>
      </w:r>
    </w:p>
  </w:footnote>
  <w:footnote w:type="continuationNotice" w:id="1">
    <w:p w14:paraId="65F6661B" w14:textId="77777777" w:rsidR="00896BAB" w:rsidRDefault="00896BAB"/>
  </w:footnote>
  <w:footnote w:id="2">
    <w:p w14:paraId="12D1B516" w14:textId="5F6940A6" w:rsidR="00A139D2" w:rsidRDefault="00A139D2">
      <w:pPr>
        <w:pStyle w:val="FootnoteText"/>
      </w:pPr>
      <w:ins w:id="42" w:author="USA" w:date="2024-07-11T23:50:00Z">
        <w:r>
          <w:rPr>
            <w:rStyle w:val="FootnoteReference"/>
          </w:rPr>
          <w:footnoteRef/>
        </w:r>
        <w:r>
          <w:t xml:space="preserve"> </w:t>
        </w:r>
      </w:ins>
      <w:ins w:id="43" w:author="USA" w:date="2024-07-12T16:55:00Z">
        <w:r w:rsidR="00F20266">
          <w:t xml:space="preserve">Notwithstanding </w:t>
        </w:r>
      </w:ins>
      <w:ins w:id="44" w:author="USA" w:date="2024-07-12T16:56:00Z">
        <w:r w:rsidR="00F20266">
          <w:t>p</w:t>
        </w:r>
      </w:ins>
      <w:ins w:id="45" w:author="USA" w:date="2024-07-12T16:55:00Z">
        <w:r w:rsidR="00F20266">
          <w:t>aragraph</w:t>
        </w:r>
      </w:ins>
      <w:ins w:id="46" w:author="USA" w:date="2024-07-12T16:56:00Z">
        <w:r w:rsidR="00F20266">
          <w:t xml:space="preserve"> 5</w:t>
        </w:r>
      </w:ins>
      <w:ins w:id="47" w:author="USA" w:date="2024-07-12T16:55:00Z">
        <w:r w:rsidR="00F20266">
          <w:t xml:space="preserve">, </w:t>
        </w:r>
      </w:ins>
      <w:ins w:id="48" w:author="USA" w:date="2024-07-11T23:50:00Z">
        <w:r w:rsidR="000F18B3">
          <w:t>CPCs not referenced in paragraph 4 may cat</w:t>
        </w:r>
      </w:ins>
      <w:ins w:id="49" w:author="USA" w:date="2024-07-11T23:51:00Z">
        <w:r w:rsidR="000F18B3">
          <w:t>ch Pacific bluefin tuna so long as their catch does not exceed 10 metric tons per year.</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70665D"/>
    <w:multiLevelType w:val="multilevel"/>
    <w:tmpl w:val="6B646A56"/>
    <w:lvl w:ilvl="0">
      <w:numFmt w:val="bullet"/>
      <w:lvlText w:val="●"/>
      <w:lvlJc w:val="left"/>
      <w:pPr>
        <w:ind w:left="941" w:hanging="360"/>
      </w:pPr>
      <w:rPr>
        <w:rFonts w:ascii="Arial" w:eastAsia="Arial" w:hAnsi="Arial" w:cs="Arial"/>
        <w:b w:val="0"/>
        <w:i w:val="0"/>
        <w:sz w:val="16"/>
        <w:szCs w:val="16"/>
      </w:rPr>
    </w:lvl>
    <w:lvl w:ilvl="1">
      <w:numFmt w:val="bullet"/>
      <w:lvlText w:val="•"/>
      <w:lvlJc w:val="left"/>
      <w:pPr>
        <w:ind w:left="1774" w:hanging="360"/>
      </w:pPr>
    </w:lvl>
    <w:lvl w:ilvl="2">
      <w:numFmt w:val="bullet"/>
      <w:lvlText w:val="•"/>
      <w:lvlJc w:val="left"/>
      <w:pPr>
        <w:ind w:left="2608" w:hanging="360"/>
      </w:pPr>
    </w:lvl>
    <w:lvl w:ilvl="3">
      <w:numFmt w:val="bullet"/>
      <w:lvlText w:val="•"/>
      <w:lvlJc w:val="left"/>
      <w:pPr>
        <w:ind w:left="3442" w:hanging="360"/>
      </w:pPr>
    </w:lvl>
    <w:lvl w:ilvl="4">
      <w:numFmt w:val="bullet"/>
      <w:lvlText w:val="•"/>
      <w:lvlJc w:val="left"/>
      <w:pPr>
        <w:ind w:left="4276" w:hanging="360"/>
      </w:pPr>
    </w:lvl>
    <w:lvl w:ilvl="5">
      <w:numFmt w:val="bullet"/>
      <w:lvlText w:val="•"/>
      <w:lvlJc w:val="left"/>
      <w:pPr>
        <w:ind w:left="5110" w:hanging="360"/>
      </w:pPr>
    </w:lvl>
    <w:lvl w:ilvl="6">
      <w:numFmt w:val="bullet"/>
      <w:lvlText w:val="•"/>
      <w:lvlJc w:val="left"/>
      <w:pPr>
        <w:ind w:left="5944" w:hanging="360"/>
      </w:pPr>
    </w:lvl>
    <w:lvl w:ilvl="7">
      <w:numFmt w:val="bullet"/>
      <w:lvlText w:val="•"/>
      <w:lvlJc w:val="left"/>
      <w:pPr>
        <w:ind w:left="6778" w:hanging="360"/>
      </w:pPr>
    </w:lvl>
    <w:lvl w:ilvl="8">
      <w:numFmt w:val="bullet"/>
      <w:lvlText w:val="•"/>
      <w:lvlJc w:val="left"/>
      <w:pPr>
        <w:ind w:left="7612" w:hanging="360"/>
      </w:pPr>
    </w:lvl>
  </w:abstractNum>
  <w:abstractNum w:abstractNumId="1" w15:restartNumberingAfterBreak="0">
    <w:nsid w:val="7DB56F0B"/>
    <w:multiLevelType w:val="multilevel"/>
    <w:tmpl w:val="27425CD2"/>
    <w:lvl w:ilvl="0">
      <w:start w:val="1"/>
      <w:numFmt w:val="decimal"/>
      <w:lvlText w:val="%1."/>
      <w:lvlJc w:val="left"/>
      <w:pPr>
        <w:ind w:left="776" w:hanging="465"/>
      </w:pPr>
      <w:rPr>
        <w:rFonts w:ascii="Times New Roman" w:eastAsia="Times New Roman" w:hAnsi="Times New Roman" w:cs="Times New Roman"/>
        <w:b w:val="0"/>
        <w:i w:val="0"/>
        <w:color w:val="auto"/>
        <w:sz w:val="22"/>
        <w:szCs w:val="22"/>
      </w:rPr>
    </w:lvl>
    <w:lvl w:ilvl="1">
      <w:start w:val="1"/>
      <w:numFmt w:val="lowerLetter"/>
      <w:lvlText w:val="%2."/>
      <w:lvlJc w:val="left"/>
      <w:pPr>
        <w:ind w:left="1630" w:hanging="465"/>
      </w:pPr>
    </w:lvl>
    <w:lvl w:ilvl="2">
      <w:numFmt w:val="bullet"/>
      <w:lvlText w:val="•"/>
      <w:lvlJc w:val="left"/>
      <w:pPr>
        <w:ind w:left="2480" w:hanging="465"/>
      </w:pPr>
    </w:lvl>
    <w:lvl w:ilvl="3">
      <w:numFmt w:val="bullet"/>
      <w:lvlText w:val="•"/>
      <w:lvlJc w:val="left"/>
      <w:pPr>
        <w:ind w:left="3330" w:hanging="465"/>
      </w:pPr>
    </w:lvl>
    <w:lvl w:ilvl="4">
      <w:numFmt w:val="bullet"/>
      <w:lvlText w:val="•"/>
      <w:lvlJc w:val="left"/>
      <w:pPr>
        <w:ind w:left="4180" w:hanging="465"/>
      </w:pPr>
    </w:lvl>
    <w:lvl w:ilvl="5">
      <w:numFmt w:val="bullet"/>
      <w:lvlText w:val="•"/>
      <w:lvlJc w:val="left"/>
      <w:pPr>
        <w:ind w:left="5030" w:hanging="465"/>
      </w:pPr>
    </w:lvl>
    <w:lvl w:ilvl="6">
      <w:numFmt w:val="bullet"/>
      <w:lvlText w:val="•"/>
      <w:lvlJc w:val="left"/>
      <w:pPr>
        <w:ind w:left="5880" w:hanging="465"/>
      </w:pPr>
    </w:lvl>
    <w:lvl w:ilvl="7">
      <w:numFmt w:val="bullet"/>
      <w:lvlText w:val="•"/>
      <w:lvlJc w:val="left"/>
      <w:pPr>
        <w:ind w:left="6730" w:hanging="465"/>
      </w:pPr>
    </w:lvl>
    <w:lvl w:ilvl="8">
      <w:numFmt w:val="bullet"/>
      <w:lvlText w:val="•"/>
      <w:lvlJc w:val="left"/>
      <w:pPr>
        <w:ind w:left="7580" w:hanging="465"/>
      </w:pPr>
    </w:lvl>
  </w:abstractNum>
  <w:num w:numId="1" w16cid:durableId="704326548">
    <w:abstractNumId w:val="1"/>
  </w:num>
  <w:num w:numId="2" w16cid:durableId="142372226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ungKwon Soh">
    <w15:presenceInfo w15:providerId="AD" w15:userId="S::sungkwon.soh@wcpfc.int::f0f7bb58-a77f-4476-b165-ff06b46806b2"/>
  </w15:person>
  <w15:person w15:author="USA">
    <w15:presenceInfo w15:providerId="None" w15:userId="USA"/>
  </w15:person>
  <w15:person w15:author="JP (Meyer)">
    <w15:presenceInfo w15:providerId="None" w15:userId="JP (Mey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trackRevisions/>
  <w:defaultTabStop w:val="720"/>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D7C7BDD-B1B7-4A54-AA20-03983E8F0394}"/>
    <w:docVar w:name="dgnword-eventsink" w:val="570395416"/>
  </w:docVars>
  <w:rsids>
    <w:rsidRoot w:val="00D17BA9"/>
    <w:rsid w:val="00001AE0"/>
    <w:rsid w:val="00012C8D"/>
    <w:rsid w:val="00032E30"/>
    <w:rsid w:val="000536F9"/>
    <w:rsid w:val="00074CA6"/>
    <w:rsid w:val="000C6D9C"/>
    <w:rsid w:val="000E0941"/>
    <w:rsid w:val="000F18B3"/>
    <w:rsid w:val="00132055"/>
    <w:rsid w:val="00153A64"/>
    <w:rsid w:val="00172435"/>
    <w:rsid w:val="00173543"/>
    <w:rsid w:val="00175B4C"/>
    <w:rsid w:val="00194695"/>
    <w:rsid w:val="001C3118"/>
    <w:rsid w:val="001E17D2"/>
    <w:rsid w:val="001F46D3"/>
    <w:rsid w:val="001F6AFB"/>
    <w:rsid w:val="002201F5"/>
    <w:rsid w:val="002901A0"/>
    <w:rsid w:val="002A4DFD"/>
    <w:rsid w:val="002D4A0A"/>
    <w:rsid w:val="002D6207"/>
    <w:rsid w:val="00340130"/>
    <w:rsid w:val="00344F75"/>
    <w:rsid w:val="00354622"/>
    <w:rsid w:val="0038226D"/>
    <w:rsid w:val="00387630"/>
    <w:rsid w:val="00387B42"/>
    <w:rsid w:val="003B0EE2"/>
    <w:rsid w:val="003B2BEA"/>
    <w:rsid w:val="003F0225"/>
    <w:rsid w:val="003F0C44"/>
    <w:rsid w:val="003F35D9"/>
    <w:rsid w:val="00470A6A"/>
    <w:rsid w:val="004B4F8D"/>
    <w:rsid w:val="004D2B91"/>
    <w:rsid w:val="004D34CA"/>
    <w:rsid w:val="004D41A9"/>
    <w:rsid w:val="0050333F"/>
    <w:rsid w:val="00590A21"/>
    <w:rsid w:val="005A072C"/>
    <w:rsid w:val="005D73CC"/>
    <w:rsid w:val="005F4103"/>
    <w:rsid w:val="006156F2"/>
    <w:rsid w:val="0065014D"/>
    <w:rsid w:val="006534EA"/>
    <w:rsid w:val="00655F9B"/>
    <w:rsid w:val="00667DFE"/>
    <w:rsid w:val="00672E71"/>
    <w:rsid w:val="006C6F71"/>
    <w:rsid w:val="006D3E50"/>
    <w:rsid w:val="006F21BB"/>
    <w:rsid w:val="007014E0"/>
    <w:rsid w:val="007026CD"/>
    <w:rsid w:val="00703E41"/>
    <w:rsid w:val="00724C08"/>
    <w:rsid w:val="007474D7"/>
    <w:rsid w:val="0075758A"/>
    <w:rsid w:val="00771998"/>
    <w:rsid w:val="007911FB"/>
    <w:rsid w:val="007A5A38"/>
    <w:rsid w:val="007B473D"/>
    <w:rsid w:val="007C15EC"/>
    <w:rsid w:val="007C6A91"/>
    <w:rsid w:val="007F44B8"/>
    <w:rsid w:val="00815E90"/>
    <w:rsid w:val="00850B90"/>
    <w:rsid w:val="00876FEF"/>
    <w:rsid w:val="00891560"/>
    <w:rsid w:val="00896BAB"/>
    <w:rsid w:val="0092651F"/>
    <w:rsid w:val="00936836"/>
    <w:rsid w:val="0096277D"/>
    <w:rsid w:val="009732BF"/>
    <w:rsid w:val="00992B98"/>
    <w:rsid w:val="009C0A85"/>
    <w:rsid w:val="009C1105"/>
    <w:rsid w:val="009C5958"/>
    <w:rsid w:val="009E7885"/>
    <w:rsid w:val="009F2A86"/>
    <w:rsid w:val="00A048C9"/>
    <w:rsid w:val="00A139D2"/>
    <w:rsid w:val="00A214B5"/>
    <w:rsid w:val="00A21A90"/>
    <w:rsid w:val="00A374E7"/>
    <w:rsid w:val="00A50AC7"/>
    <w:rsid w:val="00A57527"/>
    <w:rsid w:val="00A83D45"/>
    <w:rsid w:val="00A93CF3"/>
    <w:rsid w:val="00AD1951"/>
    <w:rsid w:val="00AF0D22"/>
    <w:rsid w:val="00B02363"/>
    <w:rsid w:val="00B215BE"/>
    <w:rsid w:val="00B23FD8"/>
    <w:rsid w:val="00B73F14"/>
    <w:rsid w:val="00B75C01"/>
    <w:rsid w:val="00B77DE9"/>
    <w:rsid w:val="00B86170"/>
    <w:rsid w:val="00B87C1F"/>
    <w:rsid w:val="00BA5D63"/>
    <w:rsid w:val="00BF0999"/>
    <w:rsid w:val="00C07D96"/>
    <w:rsid w:val="00C33350"/>
    <w:rsid w:val="00C56EC5"/>
    <w:rsid w:val="00C6375A"/>
    <w:rsid w:val="00C6578D"/>
    <w:rsid w:val="00C751E3"/>
    <w:rsid w:val="00CD4930"/>
    <w:rsid w:val="00CE2DAB"/>
    <w:rsid w:val="00CE3275"/>
    <w:rsid w:val="00D17BA9"/>
    <w:rsid w:val="00D21197"/>
    <w:rsid w:val="00D24AC7"/>
    <w:rsid w:val="00D54EB9"/>
    <w:rsid w:val="00D750B3"/>
    <w:rsid w:val="00D9275F"/>
    <w:rsid w:val="00DD12C7"/>
    <w:rsid w:val="00DD5724"/>
    <w:rsid w:val="00DE3EB2"/>
    <w:rsid w:val="00E03C35"/>
    <w:rsid w:val="00E0424F"/>
    <w:rsid w:val="00E154C5"/>
    <w:rsid w:val="00E2144E"/>
    <w:rsid w:val="00E23513"/>
    <w:rsid w:val="00E30C23"/>
    <w:rsid w:val="00E5521A"/>
    <w:rsid w:val="00E6383E"/>
    <w:rsid w:val="00E900AB"/>
    <w:rsid w:val="00EC475B"/>
    <w:rsid w:val="00EC6183"/>
    <w:rsid w:val="00ED4825"/>
    <w:rsid w:val="00ED4EBF"/>
    <w:rsid w:val="00ED6861"/>
    <w:rsid w:val="00EE331B"/>
    <w:rsid w:val="00F0243C"/>
    <w:rsid w:val="00F05B75"/>
    <w:rsid w:val="00F069D5"/>
    <w:rsid w:val="00F1188D"/>
    <w:rsid w:val="00F20266"/>
    <w:rsid w:val="00F31EC1"/>
    <w:rsid w:val="00F6505E"/>
    <w:rsid w:val="00F652CA"/>
    <w:rsid w:val="00F72F22"/>
    <w:rsid w:val="00F76367"/>
    <w:rsid w:val="00F814B7"/>
    <w:rsid w:val="00F83129"/>
    <w:rsid w:val="00FF40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7E7DAE6"/>
  <w15:docId w15:val="{725CB14F-EE31-4C60-A805-CD5B69B87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ind w:left="240" w:right="1061"/>
      <w:jc w:val="center"/>
      <w:outlineLvl w:val="0"/>
    </w:pPr>
    <w:rPr>
      <w:b/>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C11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10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D6207"/>
    <w:rPr>
      <w:b/>
      <w:bCs/>
      <w:sz w:val="22"/>
      <w:szCs w:val="22"/>
    </w:rPr>
  </w:style>
  <w:style w:type="character" w:customStyle="1" w:styleId="CommentSubjectChar">
    <w:name w:val="Comment Subject Char"/>
    <w:basedOn w:val="CommentTextChar"/>
    <w:link w:val="CommentSubject"/>
    <w:uiPriority w:val="99"/>
    <w:semiHidden/>
    <w:rsid w:val="002D6207"/>
    <w:rPr>
      <w:b/>
      <w:bCs/>
      <w:sz w:val="20"/>
      <w:szCs w:val="20"/>
    </w:rPr>
  </w:style>
  <w:style w:type="paragraph" w:styleId="Header">
    <w:name w:val="header"/>
    <w:basedOn w:val="Normal"/>
    <w:link w:val="HeaderChar"/>
    <w:uiPriority w:val="99"/>
    <w:unhideWhenUsed/>
    <w:rsid w:val="00891560"/>
    <w:pPr>
      <w:tabs>
        <w:tab w:val="center" w:pos="4252"/>
        <w:tab w:val="right" w:pos="8504"/>
      </w:tabs>
      <w:snapToGrid w:val="0"/>
    </w:pPr>
  </w:style>
  <w:style w:type="character" w:customStyle="1" w:styleId="HeaderChar">
    <w:name w:val="Header Char"/>
    <w:basedOn w:val="DefaultParagraphFont"/>
    <w:link w:val="Header"/>
    <w:uiPriority w:val="99"/>
    <w:rsid w:val="00891560"/>
  </w:style>
  <w:style w:type="paragraph" w:styleId="Footer">
    <w:name w:val="footer"/>
    <w:basedOn w:val="Normal"/>
    <w:link w:val="FooterChar"/>
    <w:uiPriority w:val="99"/>
    <w:unhideWhenUsed/>
    <w:rsid w:val="00891560"/>
    <w:pPr>
      <w:tabs>
        <w:tab w:val="center" w:pos="4252"/>
        <w:tab w:val="right" w:pos="8504"/>
      </w:tabs>
      <w:snapToGrid w:val="0"/>
    </w:pPr>
  </w:style>
  <w:style w:type="character" w:customStyle="1" w:styleId="FooterChar">
    <w:name w:val="Footer Char"/>
    <w:basedOn w:val="DefaultParagraphFont"/>
    <w:link w:val="Footer"/>
    <w:uiPriority w:val="99"/>
    <w:rsid w:val="00891560"/>
  </w:style>
  <w:style w:type="table" w:styleId="TableGrid">
    <w:name w:val="Table Grid"/>
    <w:basedOn w:val="TableNormal"/>
    <w:uiPriority w:val="39"/>
    <w:rsid w:val="00CD4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39D2"/>
    <w:pPr>
      <w:widowControl/>
    </w:pPr>
  </w:style>
  <w:style w:type="paragraph" w:styleId="FootnoteText">
    <w:name w:val="footnote text"/>
    <w:basedOn w:val="Normal"/>
    <w:link w:val="FootnoteTextChar"/>
    <w:uiPriority w:val="99"/>
    <w:semiHidden/>
    <w:unhideWhenUsed/>
    <w:rsid w:val="00A139D2"/>
    <w:rPr>
      <w:sz w:val="20"/>
      <w:szCs w:val="20"/>
    </w:rPr>
  </w:style>
  <w:style w:type="character" w:customStyle="1" w:styleId="FootnoteTextChar">
    <w:name w:val="Footnote Text Char"/>
    <w:basedOn w:val="DefaultParagraphFont"/>
    <w:link w:val="FootnoteText"/>
    <w:uiPriority w:val="99"/>
    <w:semiHidden/>
    <w:rsid w:val="00A139D2"/>
    <w:rPr>
      <w:sz w:val="20"/>
      <w:szCs w:val="20"/>
    </w:rPr>
  </w:style>
  <w:style w:type="character" w:styleId="FootnoteReference">
    <w:name w:val="footnote reference"/>
    <w:basedOn w:val="DefaultParagraphFont"/>
    <w:uiPriority w:val="99"/>
    <w:semiHidden/>
    <w:unhideWhenUsed/>
    <w:rsid w:val="00A139D2"/>
    <w:rPr>
      <w:vertAlign w:val="superscript"/>
    </w:rPr>
  </w:style>
  <w:style w:type="paragraph" w:styleId="BodyText">
    <w:name w:val="Body Text"/>
    <w:basedOn w:val="Normal"/>
    <w:link w:val="BodyTextChar"/>
    <w:uiPriority w:val="1"/>
    <w:qFormat/>
    <w:rsid w:val="00C6375A"/>
    <w:pPr>
      <w:autoSpaceDE w:val="0"/>
      <w:autoSpaceDN w:val="0"/>
    </w:pPr>
    <w:rPr>
      <w:rFonts w:eastAsia="Times New Roman"/>
      <w:sz w:val="24"/>
      <w:szCs w:val="24"/>
      <w:lang w:bidi="en-US"/>
    </w:rPr>
  </w:style>
  <w:style w:type="character" w:customStyle="1" w:styleId="BodyTextChar">
    <w:name w:val="Body Text Char"/>
    <w:basedOn w:val="DefaultParagraphFont"/>
    <w:link w:val="BodyText"/>
    <w:uiPriority w:val="1"/>
    <w:rsid w:val="00C6375A"/>
    <w:rPr>
      <w:rFonts w:eastAsia="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7288920">
      <w:bodyDiv w:val="1"/>
      <w:marLeft w:val="0"/>
      <w:marRight w:val="0"/>
      <w:marTop w:val="0"/>
      <w:marBottom w:val="0"/>
      <w:divBdr>
        <w:top w:val="none" w:sz="0" w:space="0" w:color="auto"/>
        <w:left w:val="none" w:sz="0" w:space="0" w:color="auto"/>
        <w:bottom w:val="none" w:sz="0" w:space="0" w:color="auto"/>
        <w:right w:val="none" w:sz="0" w:space="0" w:color="auto"/>
      </w:divBdr>
    </w:div>
    <w:div w:id="1587152582">
      <w:bodyDiv w:val="1"/>
      <w:marLeft w:val="0"/>
      <w:marRight w:val="0"/>
      <w:marTop w:val="0"/>
      <w:marBottom w:val="0"/>
      <w:divBdr>
        <w:top w:val="none" w:sz="0" w:space="0" w:color="auto"/>
        <w:left w:val="none" w:sz="0" w:space="0" w:color="auto"/>
        <w:bottom w:val="none" w:sz="0" w:space="0" w:color="auto"/>
        <w:right w:val="none" w:sz="0" w:space="0" w:color="auto"/>
      </w:divBdr>
      <w:divsChild>
        <w:div w:id="7616821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6880BDE3B17AA4EAB3D78E102E61E29" ma:contentTypeVersion="53" ma:contentTypeDescription="Create a new document." ma:contentTypeScope="" ma:versionID="9d743dccd2ce06f7d2adabf137af4775">
  <xsd:schema xmlns:xsd="http://www.w3.org/2001/XMLSchema" xmlns:xs="http://www.w3.org/2001/XMLSchema" xmlns:p="http://schemas.microsoft.com/office/2006/metadata/properties" xmlns:ns2="4c186bfd-382e-408c-9e23-124d6729f7a4" xmlns:ns3="ba743060-c365-4c22-824b-72bfdf4495a1" targetNamespace="http://schemas.microsoft.com/office/2006/metadata/properties" ma:root="true" ma:fieldsID="7c86bfa90991b2328cdecc09573427ec" ns2:_="" ns3:_="">
    <xsd:import namespace="4c186bfd-382e-408c-9e23-124d6729f7a4"/>
    <xsd:import namespace="ba743060-c365-4c22-824b-72bfdf4495a1"/>
    <xsd:element name="properties">
      <xsd:complexType>
        <xsd:sequence>
          <xsd:element name="documentManagement">
            <xsd:complexType>
              <xsd:all>
                <xsd:element ref="ns2:Document_x0020_Type"/>
                <xsd:element ref="ns2:Document_x0020_Language"/>
                <xsd:element ref="ns2:Publication_x0020_Type" minOccurs="0"/>
                <xsd:element ref="ns2:Meeting_x0020_ID" minOccurs="0"/>
                <xsd:element ref="ns2:Document_x0020_ID"/>
                <xsd:element ref="ns2:SharedWithDetails" minOccurs="0"/>
                <xsd:element ref="ns3:MediaServiceFastMetadata" minOccurs="0"/>
                <xsd:element ref="ns2:SharedWithUsers" minOccurs="0"/>
                <xsd:element ref="ns3:MediaServiceMetadata" minOccurs="0"/>
                <xsd:element ref="ns2:Doc._x0020_Submitted" minOccurs="0"/>
                <xsd:element ref="ns2:Doc._x0020_Edited" minOccurs="0"/>
                <xsd:element ref="ns2:Doc._x0020_Finished" minOccurs="0"/>
                <xsd:element ref="ns2:Doc._x0020_Translated" minOccurs="0"/>
                <xsd:element ref="ns2:Doc._x0020_Posted" minOccurs="0"/>
                <xsd:element ref="ns2:Doc._x0020_Agenda_x0020_Reference" minOccurs="0"/>
                <xsd:element ref="ns2:Entity" minOccurs="0"/>
                <xsd:element ref="ns2:Document_x0020_Authors" minOccurs="0"/>
                <xsd:element ref="ns2:Doc._x0020_Keywords" minOccurs="0"/>
                <xsd:element ref="ns2:Doc._x0020_Manager" minOccurs="0"/>
                <xsd:element ref="ns2:Doc._x0020_Program" minOccurs="0"/>
                <xsd:element ref="ns2:Related_x0020_Meeting_x0020_IDs" minOccurs="0"/>
                <xsd:element ref="ns2:Doc._x0020_Species" minOccurs="0"/>
                <xsd:element ref="ns3:MediaServiceEventHashCode" minOccurs="0"/>
                <xsd:element ref="ns3:MediaServiceGenerationTime" minOccurs="0"/>
                <xsd:element ref="ns3:MediaServiceAutoTags" minOccurs="0"/>
                <xsd:element ref="ns3:MediaServiceOCR"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186bfd-382e-408c-9e23-124d6729f7a4" elementFormDefault="qualified">
    <xsd:import namespace="http://schemas.microsoft.com/office/2006/documentManagement/types"/>
    <xsd:import namespace="http://schemas.microsoft.com/office/infopath/2007/PartnerControls"/>
    <xsd:element name="Document_x0020_Type" ma:index="2" ma:displayName="Doc. Category" ma:default="Agenda" ma:description="Document category" ma:format="Dropdown" ma:internalName="Document_x0020_Type">
      <xsd:simpleType>
        <xsd:restriction base="dms:Choice">
          <xsd:enumeration value="Agenda"/>
          <xsd:enumeration value="Data"/>
          <xsd:enumeration value="Informational Document"/>
          <xsd:enumeration value="Instrument"/>
          <xsd:enumeration value="Meeting Document"/>
          <xsd:enumeration value="Meeting Notice"/>
          <xsd:enumeration value="Meeting Report"/>
          <xsd:enumeration value="Memo"/>
          <xsd:enumeration value="Minutes"/>
          <xsd:enumeration value="Miscellaneous"/>
          <xsd:enumeration value="Outside Contribution"/>
          <xsd:enumeration value="Presentation"/>
          <xsd:enumeration value="Proposal"/>
          <xsd:enumeration value="Publication"/>
          <xsd:enumeration value="Recommendation"/>
          <xsd:enumeration value="Report"/>
          <xsd:enumeration value="Resolution"/>
        </xsd:restriction>
      </xsd:simpleType>
    </xsd:element>
    <xsd:element name="Document_x0020_Language" ma:index="3" ma:displayName="Doc. Language" ma:default="EN" ma:description="Language of document" ma:format="Dropdown" ma:internalName="Document_x0020_Language">
      <xsd:simpleType>
        <xsd:restriction base="dms:Choice">
          <xsd:enumeration value="BIL"/>
          <xsd:enumeration value="EN"/>
          <xsd:enumeration value="ENO"/>
          <xsd:enumeration value="ES"/>
          <xsd:enumeration value="ESO"/>
        </xsd:restriction>
      </xsd:simpleType>
    </xsd:element>
    <xsd:element name="Publication_x0020_Type" ma:index="4" nillable="true" ma:displayName="Doc. Publication Category" ma:description="Type of publication" ma:format="Dropdown" ma:internalName="Publication_x0020_Type">
      <xsd:simpleType>
        <xsd:restriction base="dms:Choice">
          <xsd:enumeration value="None"/>
          <xsd:enumeration value="Annual Report"/>
          <xsd:enumeration value="Books"/>
          <xsd:enumeration value="Bulletin"/>
          <xsd:enumeration value="Data Report"/>
          <xsd:enumeration value="Executive Report"/>
          <xsd:enumeration value="Fisheries Status Report"/>
          <xsd:enumeration value="Internal Report"/>
          <xsd:enumeration value="Quarterly Report"/>
          <xsd:enumeration value="Special Report"/>
          <xsd:enumeration value="Stock Assessment Report"/>
          <xsd:enumeration value="Translations"/>
        </xsd:restriction>
      </xsd:simpleType>
    </xsd:element>
    <xsd:element name="Meeting_x0020_ID" ma:index="5" nillable="true" ma:displayName="Meeting ID" ma:description="Meeting identifier" ma:internalName="Meeting_x0020_ID">
      <xsd:simpleType>
        <xsd:restriction base="dms:Text">
          <xsd:maxLength value="255"/>
        </xsd:restriction>
      </xsd:simpleType>
    </xsd:element>
    <xsd:element name="Document_x0020_ID" ma:index="6" ma:displayName="Doc. ID" ma:description="Document ID" ma:indexed="true" ma:internalName="Document_x0020_ID">
      <xsd:simpleType>
        <xsd:restriction base="dms:Text">
          <xsd:maxLength value="255"/>
        </xsd:restriction>
      </xsd:simpleType>
    </xsd:element>
    <xsd:element name="SharedWithDetails" ma:index="7" nillable="true" ma:displayName="Shared With Details" ma:internalName="SharedWithDetails" ma:readOnly="true">
      <xsd:simpleType>
        <xsd:restriction base="dms:Note">
          <xsd:maxLength value="255"/>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_x0020_Submitted" ma:index="17" nillable="true" ma:displayName="Doc. Submitted" ma:description="Document submission date" ma:format="DateOnly" ma:internalName="Doc_x002e__x0020_Submitted">
      <xsd:simpleType>
        <xsd:restriction base="dms:DateTime"/>
      </xsd:simpleType>
    </xsd:element>
    <xsd:element name="Doc._x0020_Edited" ma:index="18" nillable="true" ma:displayName="Doc. Edited" ma:description="Document edited date" ma:format="DateOnly" ma:internalName="Doc_x002e__x0020_Edited">
      <xsd:simpleType>
        <xsd:restriction base="dms:DateTime"/>
      </xsd:simpleType>
    </xsd:element>
    <xsd:element name="Doc._x0020_Finished" ma:index="19" nillable="true" ma:displayName="Doc. Finished" ma:description="Document finished date" ma:format="DateOnly" ma:internalName="Doc_x002e__x0020_Finished">
      <xsd:simpleType>
        <xsd:restriction base="dms:DateTime"/>
      </xsd:simpleType>
    </xsd:element>
    <xsd:element name="Doc._x0020_Translated" ma:index="20" nillable="true" ma:displayName="Doc. Translated" ma:description="Document translated date" ma:format="DateOnly" ma:internalName="Doc_x002e__x0020_Translated">
      <xsd:simpleType>
        <xsd:restriction base="dms:DateTime"/>
      </xsd:simpleType>
    </xsd:element>
    <xsd:element name="Doc._x0020_Posted" ma:index="21" nillable="true" ma:displayName="Doc. Posted" ma:description="Document posted date" ma:format="DateOnly" ma:internalName="Doc_x002e__x0020_Posted">
      <xsd:simpleType>
        <xsd:restriction base="dms:DateTime"/>
      </xsd:simpleType>
    </xsd:element>
    <xsd:element name="Doc._x0020_Agenda_x0020_Reference" ma:index="22" nillable="true" ma:displayName="Doc. Agenda ID" ma:description="Reference to document in meeting agenda" ma:internalName="Doc_x002e__x0020_Agenda_x0020_Reference">
      <xsd:simpleType>
        <xsd:restriction base="dms:Text">
          <xsd:maxLength value="255"/>
        </xsd:restriction>
      </xsd:simpleType>
    </xsd:element>
    <xsd:element name="Entity" ma:index="23" nillable="true" ma:displayName="Entity" ma:default="IATTC" ma:description="Entity associated with document" ma:format="RadioButtons" ma:internalName="Entity">
      <xsd:simpleType>
        <xsd:restriction base="dms:Choice">
          <xsd:enumeration value="AIDCP"/>
          <xsd:enumeration value="IATTC"/>
        </xsd:restriction>
      </xsd:simpleType>
    </xsd:element>
    <xsd:element name="Document_x0020_Authors" ma:index="24" nillable="true" ma:displayName="Doc. Authors" ma:description="Document author names" ma:internalName="Document_x0020_Authors">
      <xsd:simpleType>
        <xsd:restriction base="dms:Note">
          <xsd:maxLength value="255"/>
        </xsd:restriction>
      </xsd:simpleType>
    </xsd:element>
    <xsd:element name="Doc._x0020_Keywords" ma:index="25" nillable="true" ma:displayName="Doc. Keywords" ma:description="Document keywords" ma:internalName="Doc_x002e__x0020_Keywords">
      <xsd:simpleType>
        <xsd:restriction base="dms:Note">
          <xsd:maxLength value="255"/>
        </xsd:restriction>
      </xsd:simpleType>
    </xsd:element>
    <xsd:element name="Doc._x0020_Manager" ma:index="26" nillable="true" ma:displayName="Doc. Manager" ma:description="Principal person involved in document" ma:internalName="Doc_x002e__x0020_Manager">
      <xsd:simpleType>
        <xsd:restriction base="dms:Text">
          <xsd:maxLength value="255"/>
        </xsd:restriction>
      </xsd:simpleType>
    </xsd:element>
    <xsd:element name="Doc._x0020_Program" ma:index="27" nillable="true" ma:displayName="Doc. Program" ma:description="IATTC program(s) related to document" ma:internalName="Doc_x002e__x0020_Program">
      <xsd:simpleType>
        <xsd:restriction base="dms:Note">
          <xsd:maxLength value="255"/>
        </xsd:restriction>
      </xsd:simpleType>
    </xsd:element>
    <xsd:element name="Related_x0020_Meeting_x0020_IDs" ma:index="28" nillable="true" ma:displayName="Doc. Related Meeting IDs" ma:description="Meetings to which document is related" ma:internalName="Related_x0020_Meeting_x0020_IDs">
      <xsd:simpleType>
        <xsd:restriction base="dms:Note">
          <xsd:maxLength value="255"/>
        </xsd:restriction>
      </xsd:simpleType>
    </xsd:element>
    <xsd:element name="Doc._x0020_Species" ma:index="29" nillable="true" ma:displayName="Doc. Species" ma:description="Document species for custom searching" ma:internalName="Doc_x002e__x0020_Speci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743060-c365-4c22-824b-72bfdf4495a1" elementFormDefault="qualified">
    <xsd:import namespace="http://schemas.microsoft.com/office/2006/documentManagement/types"/>
    <xsd:import namespace="http://schemas.microsoft.com/office/infopath/2007/PartnerControls"/>
    <xsd:element name="MediaServiceFastMetadata" ma:index="8" nillable="true" ma:displayName="MediaServiceFastMetadata" ma:hidden="true" ma:internalName="MediaServiceFastMetadata" ma:readOnly="true">
      <xsd:simpleType>
        <xsd:restriction base="dms:Note"/>
      </xsd:simpleType>
    </xsd:element>
    <xsd:element name="MediaServiceMetadata" ma:index="16" nillable="true" ma:displayName="MediaServiceMetadata" ma:hidden="true" ma:internalName="MediaServiceMetadata" ma:readOnly="true">
      <xsd:simpleType>
        <xsd:restriction base="dms:Note"/>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AutoTags" ma:index="32" nillable="true" ma:displayName="Tags" ma:internalName="MediaServiceAutoTags"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_x0020_Species xmlns="4c186bfd-382e-408c-9e23-124d6729f7a4" xsi:nil="true"/>
    <Related_x0020_Meeting_x0020_IDs xmlns="4c186bfd-382e-408c-9e23-124d6729f7a4" xsi:nil="true"/>
    <Doc._x0020_Translated xmlns="4c186bfd-382e-408c-9e23-124d6729f7a4" xsi:nil="true"/>
    <Entity xmlns="4c186bfd-382e-408c-9e23-124d6729f7a4">IATTC</Entity>
    <Document_x0020_Language xmlns="4c186bfd-382e-408c-9e23-124d6729f7a4">EN</Document_x0020_Language>
    <Doc._x0020_Agenda_x0020_Reference xmlns="4c186bfd-382e-408c-9e23-124d6729f7a4" xsi:nil="true"/>
    <Doc._x0020_Manager xmlns="4c186bfd-382e-408c-9e23-124d6729f7a4" xsi:nil="true"/>
    <Meeting_x0020_ID xmlns="4c186bfd-382e-408c-9e23-124d6729f7a4">IATTC-98b</Meeting_x0020_ID>
    <Document_x0020_ID xmlns="4c186bfd-382e-408c-9e23-124d6729f7a4">C-21-05</Document_x0020_ID>
    <Doc._x0020_Keywords xmlns="4c186bfd-382e-408c-9e23-124d6729f7a4" xsi:nil="true"/>
    <Doc._x0020_Submitted xmlns="4c186bfd-382e-408c-9e23-124d6729f7a4" xsi:nil="true"/>
    <Document_x0020_Type xmlns="4c186bfd-382e-408c-9e23-124d6729f7a4">Resolution</Document_x0020_Type>
    <Publication_x0020_Type xmlns="4c186bfd-382e-408c-9e23-124d6729f7a4" xsi:nil="true"/>
    <Doc._x0020_Edited xmlns="4c186bfd-382e-408c-9e23-124d6729f7a4" xsi:nil="true"/>
    <Document_x0020_Authors xmlns="4c186bfd-382e-408c-9e23-124d6729f7a4" xsi:nil="true"/>
    <Doc._x0020_Posted xmlns="4c186bfd-382e-408c-9e23-124d6729f7a4" xsi:nil="true"/>
    <Doc._x0020_Finished xmlns="4c186bfd-382e-408c-9e23-124d6729f7a4" xsi:nil="true"/>
    <Doc._x0020_Program xmlns="4c186bfd-382e-408c-9e23-124d6729f7a4" xsi:nil="true"/>
  </documentManagement>
</p:properties>
</file>

<file path=customXml/itemProps1.xml><?xml version="1.0" encoding="utf-8"?>
<ds:datastoreItem xmlns:ds="http://schemas.openxmlformats.org/officeDocument/2006/customXml" ds:itemID="{5FB7BA55-5FEA-456F-B208-97CCA6398C51}">
  <ds:schemaRefs>
    <ds:schemaRef ds:uri="http://schemas.openxmlformats.org/officeDocument/2006/bibliography"/>
  </ds:schemaRefs>
</ds:datastoreItem>
</file>

<file path=customXml/itemProps2.xml><?xml version="1.0" encoding="utf-8"?>
<ds:datastoreItem xmlns:ds="http://schemas.openxmlformats.org/officeDocument/2006/customXml" ds:itemID="{A7443C80-67B6-422B-952F-5146E4A4B0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186bfd-382e-408c-9e23-124d6729f7a4"/>
    <ds:schemaRef ds:uri="ba743060-c365-4c22-824b-72bfdf449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40104A-385B-4566-A79D-7E2194BEDAEA}">
  <ds:schemaRefs>
    <ds:schemaRef ds:uri="http://schemas.microsoft.com/sharepoint/v3/contenttype/forms"/>
  </ds:schemaRefs>
</ds:datastoreItem>
</file>

<file path=customXml/itemProps4.xml><?xml version="1.0" encoding="utf-8"?>
<ds:datastoreItem xmlns:ds="http://schemas.openxmlformats.org/officeDocument/2006/customXml" ds:itemID="{98CA99C6-C0A3-431A-81DD-7782E0C6642D}">
  <ds:schemaRefs>
    <ds:schemaRef ds:uri="http://schemas.microsoft.com/office/2006/metadata/properties"/>
    <ds:schemaRef ds:uri="http://schemas.microsoft.com/office/infopath/2007/PartnerControls"/>
    <ds:schemaRef ds:uri="4c186bfd-382e-408c-9e23-124d6729f7a4"/>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1285</Words>
  <Characters>6954</Characters>
  <Application>Microsoft Office Word</Application>
  <DocSecurity>0</DocSecurity>
  <Lines>158</Lines>
  <Paragraphs>62</Paragraphs>
  <ScaleCrop>false</ScaleCrop>
  <HeadingPairs>
    <vt:vector size="6" baseType="variant">
      <vt:variant>
        <vt:lpstr>Title</vt:lpstr>
      </vt:variant>
      <vt:variant>
        <vt:i4>1</vt:i4>
      </vt:variant>
      <vt:variant>
        <vt:lpstr>Título</vt:lpstr>
      </vt:variant>
      <vt:variant>
        <vt:i4>1</vt:i4>
      </vt:variant>
      <vt:variant>
        <vt:lpstr>タイトル</vt:lpstr>
      </vt:variant>
      <vt:variant>
        <vt:i4>1</vt:i4>
      </vt:variant>
    </vt:vector>
  </HeadingPairs>
  <TitlesOfParts>
    <vt:vector size="3" baseType="lpstr">
      <vt:lpstr>Bluefin tuna</vt:lpstr>
      <vt:lpstr>Blue fin tuna</vt:lpstr>
      <vt:lpstr/>
    </vt:vector>
  </TitlesOfParts>
  <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Bluefin tuna</dc:title>
  <dc:creator>Celia B. Ishigami</dc:creator>
  <cp:lastModifiedBy>SungKwon Soh</cp:lastModifiedBy>
  <cp:revision>6</cp:revision>
  <dcterms:created xsi:type="dcterms:W3CDTF">2024-07-13T04:26:00Z</dcterms:created>
  <dcterms:modified xsi:type="dcterms:W3CDTF">2024-07-13T05:10:00Z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0x01010096880BDE3B17AA4EAB3D78E102E61E29</vt:lpwstr>
  </property>
  <property fmtid="{D5CDD505-2E9C-101B-9397-08002B2CF9AE}" pid="3" name="GrammarlyDocumentId">
    <vt:lpwstr>e47fabb6b42aec39560a8b7c6bed450470c699cb44139dc92fa8029f2e1ca817</vt:lpwstr>
  </property>
</Properties>
</file>